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11D90B11" w14:textId="77777777" w:rsidTr="003F1ECC">
        <w:trPr>
          <w:trHeight w:hRule="exact" w:val="2948"/>
        </w:trPr>
        <w:tc>
          <w:tcPr>
            <w:tcW w:w="11185" w:type="dxa"/>
            <w:shd w:val="clear" w:color="auto" w:fill="00AFAA"/>
            <w:vAlign w:val="center"/>
          </w:tcPr>
          <w:p w14:paraId="1C555CE2" w14:textId="77777777" w:rsidR="00974E99" w:rsidRPr="00093294" w:rsidRDefault="00974E99" w:rsidP="006F032D">
            <w:pPr>
              <w:pStyle w:val="Documenttype"/>
            </w:pPr>
            <w:r w:rsidRPr="00093294">
              <w:t xml:space="preserve">IALA </w:t>
            </w:r>
            <w:r w:rsidR="009A1FCD" w:rsidRPr="00093294">
              <w:t>Model Course</w:t>
            </w:r>
          </w:p>
        </w:tc>
      </w:tr>
    </w:tbl>
    <w:p w14:paraId="4E8A5129" w14:textId="77777777" w:rsidR="008972C3" w:rsidRPr="00093294" w:rsidRDefault="008972C3" w:rsidP="003274DB"/>
    <w:p w14:paraId="2B585E66" w14:textId="77777777" w:rsidR="00D74AE1" w:rsidRPr="00093294" w:rsidRDefault="00D74AE1" w:rsidP="003274DB"/>
    <w:p w14:paraId="782A33FC" w14:textId="77777777" w:rsidR="007B7FEC" w:rsidRPr="00093294" w:rsidRDefault="00DB0ABB" w:rsidP="007B7FEC">
      <w:pPr>
        <w:pStyle w:val="Documentnumber"/>
      </w:pPr>
      <w:r>
        <w:t>L</w:t>
      </w:r>
      <w:r w:rsidR="00B0572C">
        <w:t>2.8.1</w:t>
      </w:r>
    </w:p>
    <w:p w14:paraId="06194EF3" w14:textId="77777777" w:rsidR="007B7FEC" w:rsidRPr="00093294" w:rsidRDefault="007B7FEC" w:rsidP="003274DB"/>
    <w:p w14:paraId="13F67242"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708A075E" w14:textId="77777777" w:rsidR="00380F03" w:rsidRDefault="00380F03" w:rsidP="002A7BFD"/>
    <w:p w14:paraId="5BF59883" w14:textId="0B124FCC" w:rsidR="00F20365" w:rsidRDefault="00DB0ABB" w:rsidP="00380F03">
      <w:pPr>
        <w:pStyle w:val="Documentname"/>
      </w:pPr>
      <w:r>
        <w:t>Level 2</w:t>
      </w:r>
      <w:r w:rsidR="00F20365">
        <w:t xml:space="preserve"> Element 8.1</w:t>
      </w:r>
    </w:p>
    <w:p w14:paraId="38E16A79" w14:textId="77777777" w:rsidR="00F20365" w:rsidRDefault="00F20365" w:rsidP="00F20365"/>
    <w:p w14:paraId="7A49A698" w14:textId="77E8CBDA" w:rsidR="00913B44" w:rsidRPr="00093294" w:rsidRDefault="00B0572C" w:rsidP="00380F03">
      <w:pPr>
        <w:pStyle w:val="Documentname"/>
      </w:pPr>
      <w:r w:rsidRPr="00B0572C">
        <w:rPr>
          <w:bCs/>
        </w:rPr>
        <w:t>AIS</w:t>
      </w:r>
      <w:del w:id="0" w:author="Seamus Doyle" w:date="2017-10-11T13:08:00Z">
        <w:r w:rsidRPr="00B0572C" w:rsidDel="00596E48">
          <w:rPr>
            <w:bCs/>
          </w:rPr>
          <w:delText>-</w:delText>
        </w:r>
      </w:del>
      <w:r w:rsidRPr="00B0572C">
        <w:rPr>
          <w:bCs/>
        </w:rPr>
        <w:t>A</w:t>
      </w:r>
      <w:r w:rsidRPr="00B0572C">
        <w:rPr>
          <w:bCs/>
          <w:caps w:val="0"/>
        </w:rPr>
        <w:t>to</w:t>
      </w:r>
      <w:r w:rsidRPr="00B0572C">
        <w:rPr>
          <w:bCs/>
        </w:rPr>
        <w:t>N Operations</w:t>
      </w:r>
    </w:p>
    <w:p w14:paraId="76890263" w14:textId="77777777" w:rsidR="00913B44" w:rsidRPr="00093294" w:rsidRDefault="00913B44" w:rsidP="00D74AE1"/>
    <w:p w14:paraId="012D82D6" w14:textId="77777777" w:rsidR="00913B44" w:rsidRPr="00093294" w:rsidRDefault="00913B44" w:rsidP="00D74AE1"/>
    <w:p w14:paraId="4A00EA63" w14:textId="77777777" w:rsidR="00913B44" w:rsidRDefault="00913B44" w:rsidP="00D74AE1"/>
    <w:p w14:paraId="202CBCF9" w14:textId="77777777" w:rsidR="002A7BFD" w:rsidRDefault="002A7BFD" w:rsidP="00D74AE1"/>
    <w:p w14:paraId="6F5A55B3" w14:textId="77777777" w:rsidR="002A7BFD" w:rsidRDefault="002A7BFD" w:rsidP="00D74AE1"/>
    <w:p w14:paraId="7796AB89" w14:textId="77777777" w:rsidR="002A7BFD" w:rsidRDefault="002A7BFD" w:rsidP="00D74AE1"/>
    <w:p w14:paraId="6A3F9C2E" w14:textId="77777777" w:rsidR="002A7BFD" w:rsidRDefault="002A7BFD" w:rsidP="00D74AE1"/>
    <w:p w14:paraId="255782D4" w14:textId="77777777" w:rsidR="002A7BFD" w:rsidRDefault="002A7BFD" w:rsidP="00D74AE1"/>
    <w:p w14:paraId="2942CAFF" w14:textId="77777777" w:rsidR="002A7BFD" w:rsidRPr="00093294" w:rsidRDefault="002A7BFD" w:rsidP="00D74AE1"/>
    <w:p w14:paraId="02725329" w14:textId="77777777" w:rsidR="00913B44" w:rsidRPr="00093294" w:rsidRDefault="00913B44" w:rsidP="00D74AE1"/>
    <w:p w14:paraId="76ECFA0C" w14:textId="77777777" w:rsidR="00913B44" w:rsidRPr="00093294" w:rsidRDefault="00913B44" w:rsidP="00D74AE1"/>
    <w:p w14:paraId="7C419A5D" w14:textId="77777777" w:rsidR="00913B44" w:rsidRPr="00093294" w:rsidRDefault="00913B44" w:rsidP="00D74AE1"/>
    <w:p w14:paraId="7BCBEA3A" w14:textId="77777777" w:rsidR="00913B44" w:rsidRPr="00093294" w:rsidRDefault="00913B44" w:rsidP="00D74AE1"/>
    <w:p w14:paraId="58E5AA6E" w14:textId="77777777" w:rsidR="00913B44" w:rsidRPr="00093294" w:rsidRDefault="00913B44" w:rsidP="00D74AE1"/>
    <w:p w14:paraId="7DC8256F" w14:textId="77777777" w:rsidR="00913B44" w:rsidRPr="00093294" w:rsidRDefault="00913B44" w:rsidP="00D74AE1"/>
    <w:p w14:paraId="02510D9C" w14:textId="77777777" w:rsidR="00913B44" w:rsidRPr="00093294" w:rsidRDefault="00913B44" w:rsidP="00D74AE1"/>
    <w:p w14:paraId="7A83DDEE" w14:textId="77777777" w:rsidR="00913B44" w:rsidRPr="00093294" w:rsidRDefault="00913B44" w:rsidP="00D74AE1"/>
    <w:p w14:paraId="2FE5DF83" w14:textId="77777777" w:rsidR="00913B44" w:rsidRPr="00093294" w:rsidRDefault="00913B44" w:rsidP="00D74AE1"/>
    <w:p w14:paraId="20BC6C4C" w14:textId="77777777" w:rsidR="00913B44" w:rsidRPr="00093294" w:rsidRDefault="00913B44" w:rsidP="00D74AE1"/>
    <w:p w14:paraId="41CD1127" w14:textId="77777777" w:rsidR="00883AE3" w:rsidRPr="00093294" w:rsidRDefault="00883AE3" w:rsidP="00D74AE1"/>
    <w:p w14:paraId="7317D351" w14:textId="1D3267A9" w:rsidR="00913B44" w:rsidRPr="00093294" w:rsidRDefault="00913B44" w:rsidP="00913B44">
      <w:pPr>
        <w:pStyle w:val="Editionnumber"/>
      </w:pPr>
      <w:r w:rsidRPr="00093294">
        <w:t xml:space="preserve">Edition </w:t>
      </w:r>
      <w:r w:rsidR="001C464B">
        <w:t>2</w:t>
      </w:r>
      <w:r w:rsidRPr="00C67E3E">
        <w:t>.</w:t>
      </w:r>
      <w:r w:rsidR="00C67E3E">
        <w:t>0</w:t>
      </w:r>
    </w:p>
    <w:p w14:paraId="7412B592" w14:textId="313134D5" w:rsidR="00913B44" w:rsidRDefault="00B0572C" w:rsidP="005C71FF">
      <w:pPr>
        <w:pStyle w:val="Documentdate"/>
        <w:rPr>
          <w:ins w:id="1" w:author="Jillian Carson-Jackson" w:date="2017-09-21T15:32:00Z"/>
        </w:rPr>
      </w:pPr>
      <w:del w:id="2" w:author="Seamus Doyle" w:date="2017-07-27T16:55:00Z">
        <w:r w:rsidDel="00566EE2">
          <w:lastRenderedPageBreak/>
          <w:delText xml:space="preserve">May </w:delText>
        </w:r>
      </w:del>
      <w:ins w:id="3" w:author="Seamus Doyle" w:date="2017-07-27T16:55:00Z">
        <w:r w:rsidR="00566EE2">
          <w:t xml:space="preserve">December </w:t>
        </w:r>
      </w:ins>
      <w:r>
        <w:t>201</w:t>
      </w:r>
      <w:ins w:id="4" w:author="Seamus Doyle" w:date="2017-07-27T16:55:00Z">
        <w:r w:rsidR="00566EE2">
          <w:t>7</w:t>
        </w:r>
      </w:ins>
      <w:del w:id="5" w:author="Seamus Doyle" w:date="2017-07-27T16:55:00Z">
        <w:r w:rsidDel="00566EE2">
          <w:delText>3</w:delText>
        </w:r>
      </w:del>
    </w:p>
    <w:p w14:paraId="47C4A792" w14:textId="695A2F1E" w:rsidR="00CD3B72" w:rsidRPr="00093294" w:rsidRDefault="00CD3B72" w:rsidP="005C71FF">
      <w:pPr>
        <w:pStyle w:val="Documentdate"/>
      </w:pPr>
      <w:ins w:id="6" w:author="Jillian Carson-Jackson" w:date="2017-09-21T15:33:00Z">
        <w:r>
          <w:t xml:space="preserve">Comments provided by ENAV 21 in track changes.  </w:t>
        </w:r>
      </w:ins>
    </w:p>
    <w:p w14:paraId="0CCC98A7"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200906D4"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559713BF" w14:textId="77777777" w:rsidTr="005E4659">
        <w:tc>
          <w:tcPr>
            <w:tcW w:w="1908" w:type="dxa"/>
          </w:tcPr>
          <w:p w14:paraId="1557A36C" w14:textId="77777777" w:rsidR="00914E26" w:rsidRPr="00093294" w:rsidRDefault="00914E26" w:rsidP="00ED030E">
            <w:pPr>
              <w:pStyle w:val="Tableheading"/>
              <w:rPr>
                <w:lang w:val="en-GB"/>
              </w:rPr>
            </w:pPr>
            <w:r w:rsidRPr="00093294">
              <w:rPr>
                <w:lang w:val="en-GB"/>
              </w:rPr>
              <w:t>Date</w:t>
            </w:r>
          </w:p>
        </w:tc>
        <w:tc>
          <w:tcPr>
            <w:tcW w:w="3576" w:type="dxa"/>
          </w:tcPr>
          <w:p w14:paraId="5E2526BF" w14:textId="77777777" w:rsidR="00914E26" w:rsidRPr="00093294" w:rsidRDefault="00914E26" w:rsidP="00ED030E">
            <w:pPr>
              <w:pStyle w:val="Tableheading"/>
              <w:rPr>
                <w:lang w:val="en-GB"/>
              </w:rPr>
            </w:pPr>
            <w:r w:rsidRPr="00093294">
              <w:rPr>
                <w:lang w:val="en-GB"/>
              </w:rPr>
              <w:t>Page / Section Revised</w:t>
            </w:r>
          </w:p>
        </w:tc>
        <w:tc>
          <w:tcPr>
            <w:tcW w:w="5001" w:type="dxa"/>
          </w:tcPr>
          <w:p w14:paraId="524C5649"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0DFF05E6" w14:textId="77777777" w:rsidTr="005E4659">
        <w:trPr>
          <w:trHeight w:val="851"/>
        </w:trPr>
        <w:tc>
          <w:tcPr>
            <w:tcW w:w="1908" w:type="dxa"/>
            <w:vAlign w:val="center"/>
          </w:tcPr>
          <w:p w14:paraId="1FDD6F70" w14:textId="77777777" w:rsidR="00380F03" w:rsidRPr="00093294" w:rsidRDefault="00380F03" w:rsidP="00914E26">
            <w:pPr>
              <w:pStyle w:val="Tabletext"/>
            </w:pPr>
          </w:p>
        </w:tc>
        <w:tc>
          <w:tcPr>
            <w:tcW w:w="3576" w:type="dxa"/>
            <w:vAlign w:val="center"/>
          </w:tcPr>
          <w:p w14:paraId="0D08E87E" w14:textId="1A036A00" w:rsidR="00380F03" w:rsidRPr="00093294" w:rsidRDefault="00380F03" w:rsidP="00914E26">
            <w:pPr>
              <w:pStyle w:val="Tabletext"/>
            </w:pPr>
          </w:p>
        </w:tc>
        <w:tc>
          <w:tcPr>
            <w:tcW w:w="5001" w:type="dxa"/>
            <w:vAlign w:val="center"/>
          </w:tcPr>
          <w:p w14:paraId="29CBE438" w14:textId="297A45D6" w:rsidR="00380F03" w:rsidRPr="00093294" w:rsidRDefault="00EF1D9E" w:rsidP="00914E26">
            <w:pPr>
              <w:pStyle w:val="Tabletext"/>
            </w:pPr>
            <w:ins w:id="7" w:author="Seamus Doyle" w:date="2017-10-11T13:05:00Z">
              <w:r>
                <w:t>Edition 1</w:t>
              </w:r>
            </w:ins>
          </w:p>
        </w:tc>
      </w:tr>
      <w:tr w:rsidR="00380F03" w:rsidRPr="00093294" w14:paraId="3439178E" w14:textId="77777777" w:rsidTr="005E4659">
        <w:trPr>
          <w:trHeight w:val="851"/>
        </w:trPr>
        <w:tc>
          <w:tcPr>
            <w:tcW w:w="1908" w:type="dxa"/>
            <w:vAlign w:val="center"/>
          </w:tcPr>
          <w:p w14:paraId="0B91FBF6" w14:textId="52D5EECB" w:rsidR="00380F03" w:rsidRPr="00093294" w:rsidRDefault="00EF1D9E" w:rsidP="00914E26">
            <w:pPr>
              <w:pStyle w:val="Tabletext"/>
            </w:pPr>
            <w:ins w:id="8" w:author="Seamus Doyle" w:date="2017-10-11T13:05:00Z">
              <w:r>
                <w:t>December 2017</w:t>
              </w:r>
            </w:ins>
          </w:p>
        </w:tc>
        <w:tc>
          <w:tcPr>
            <w:tcW w:w="3576" w:type="dxa"/>
            <w:vAlign w:val="center"/>
          </w:tcPr>
          <w:p w14:paraId="7A7BB0B4" w14:textId="74E0C2FA" w:rsidR="00380F03" w:rsidRPr="00093294" w:rsidRDefault="00EF1D9E" w:rsidP="00914E26">
            <w:pPr>
              <w:pStyle w:val="Tabletext"/>
            </w:pPr>
            <w:ins w:id="9" w:author="Seamus Doyle" w:date="2017-10-11T13:05:00Z">
              <w:r>
                <w:t>Entire document</w:t>
              </w:r>
            </w:ins>
          </w:p>
        </w:tc>
        <w:tc>
          <w:tcPr>
            <w:tcW w:w="5001" w:type="dxa"/>
            <w:vAlign w:val="center"/>
          </w:tcPr>
          <w:p w14:paraId="7636ED43" w14:textId="6DA4ED46" w:rsidR="00380F03" w:rsidRPr="00093294" w:rsidRDefault="00EF1D9E" w:rsidP="00914E26">
            <w:pPr>
              <w:pStyle w:val="Tabletext"/>
            </w:pPr>
            <w:ins w:id="10" w:author="Seamus Doyle" w:date="2017-10-11T13:05:00Z">
              <w:r>
                <w:t>General review and update</w:t>
              </w:r>
            </w:ins>
          </w:p>
        </w:tc>
      </w:tr>
      <w:tr w:rsidR="00380F03" w:rsidRPr="00093294" w14:paraId="5DECF557" w14:textId="77777777" w:rsidTr="005E4659">
        <w:trPr>
          <w:trHeight w:val="851"/>
        </w:trPr>
        <w:tc>
          <w:tcPr>
            <w:tcW w:w="1908" w:type="dxa"/>
            <w:vAlign w:val="center"/>
          </w:tcPr>
          <w:p w14:paraId="0D4971F0" w14:textId="77777777" w:rsidR="00380F03" w:rsidRPr="00093294" w:rsidRDefault="00380F03" w:rsidP="00914E26">
            <w:pPr>
              <w:pStyle w:val="Tabletext"/>
            </w:pPr>
          </w:p>
        </w:tc>
        <w:tc>
          <w:tcPr>
            <w:tcW w:w="3576" w:type="dxa"/>
            <w:vAlign w:val="center"/>
          </w:tcPr>
          <w:p w14:paraId="55A4C560" w14:textId="77777777" w:rsidR="00380F03" w:rsidRPr="00093294" w:rsidRDefault="00380F03" w:rsidP="00914E26">
            <w:pPr>
              <w:pStyle w:val="Tabletext"/>
            </w:pPr>
          </w:p>
        </w:tc>
        <w:tc>
          <w:tcPr>
            <w:tcW w:w="5001" w:type="dxa"/>
            <w:vAlign w:val="center"/>
          </w:tcPr>
          <w:p w14:paraId="2D34CEC4" w14:textId="77777777" w:rsidR="00380F03" w:rsidRPr="00093294" w:rsidRDefault="00380F03" w:rsidP="00914E26">
            <w:pPr>
              <w:pStyle w:val="Tabletext"/>
            </w:pPr>
          </w:p>
        </w:tc>
      </w:tr>
      <w:tr w:rsidR="00380F03" w:rsidRPr="00093294" w14:paraId="3D4A741D" w14:textId="77777777" w:rsidTr="005E4659">
        <w:trPr>
          <w:trHeight w:val="851"/>
        </w:trPr>
        <w:tc>
          <w:tcPr>
            <w:tcW w:w="1908" w:type="dxa"/>
            <w:vAlign w:val="center"/>
          </w:tcPr>
          <w:p w14:paraId="668CF706" w14:textId="77777777" w:rsidR="00380F03" w:rsidRPr="00093294" w:rsidRDefault="00380F03" w:rsidP="00914E26">
            <w:pPr>
              <w:pStyle w:val="Tabletext"/>
            </w:pPr>
          </w:p>
        </w:tc>
        <w:tc>
          <w:tcPr>
            <w:tcW w:w="3576" w:type="dxa"/>
            <w:vAlign w:val="center"/>
          </w:tcPr>
          <w:p w14:paraId="48ED9B03" w14:textId="77777777" w:rsidR="00380F03" w:rsidRPr="00093294" w:rsidRDefault="00380F03" w:rsidP="00914E26">
            <w:pPr>
              <w:pStyle w:val="Tabletext"/>
            </w:pPr>
          </w:p>
        </w:tc>
        <w:tc>
          <w:tcPr>
            <w:tcW w:w="5001" w:type="dxa"/>
            <w:vAlign w:val="center"/>
          </w:tcPr>
          <w:p w14:paraId="5E60A944" w14:textId="77777777" w:rsidR="00380F03" w:rsidRPr="00093294" w:rsidRDefault="00380F03" w:rsidP="00914E26">
            <w:pPr>
              <w:pStyle w:val="Tabletext"/>
            </w:pPr>
          </w:p>
        </w:tc>
      </w:tr>
      <w:tr w:rsidR="00380F03" w:rsidRPr="00093294" w14:paraId="70335D6D" w14:textId="77777777" w:rsidTr="005E4659">
        <w:trPr>
          <w:trHeight w:val="851"/>
        </w:trPr>
        <w:tc>
          <w:tcPr>
            <w:tcW w:w="1908" w:type="dxa"/>
            <w:vAlign w:val="center"/>
          </w:tcPr>
          <w:p w14:paraId="6C555147" w14:textId="77777777" w:rsidR="00380F03" w:rsidRPr="00093294" w:rsidRDefault="00380F03" w:rsidP="00914E26">
            <w:pPr>
              <w:pStyle w:val="Tabletext"/>
            </w:pPr>
          </w:p>
        </w:tc>
        <w:tc>
          <w:tcPr>
            <w:tcW w:w="3576" w:type="dxa"/>
            <w:vAlign w:val="center"/>
          </w:tcPr>
          <w:p w14:paraId="201BFB58" w14:textId="77777777" w:rsidR="00380F03" w:rsidRPr="00093294" w:rsidRDefault="00380F03" w:rsidP="00914E26">
            <w:pPr>
              <w:pStyle w:val="Tabletext"/>
            </w:pPr>
          </w:p>
        </w:tc>
        <w:tc>
          <w:tcPr>
            <w:tcW w:w="5001" w:type="dxa"/>
            <w:vAlign w:val="center"/>
          </w:tcPr>
          <w:p w14:paraId="6C861DD5" w14:textId="77777777" w:rsidR="00380F03" w:rsidRPr="00093294" w:rsidRDefault="00380F03" w:rsidP="00914E26">
            <w:pPr>
              <w:pStyle w:val="Tabletext"/>
            </w:pPr>
          </w:p>
        </w:tc>
      </w:tr>
      <w:tr w:rsidR="00380F03" w:rsidRPr="00093294" w14:paraId="381C647E" w14:textId="77777777" w:rsidTr="005E4659">
        <w:trPr>
          <w:trHeight w:val="851"/>
        </w:trPr>
        <w:tc>
          <w:tcPr>
            <w:tcW w:w="1908" w:type="dxa"/>
            <w:vAlign w:val="center"/>
          </w:tcPr>
          <w:p w14:paraId="7D9411E9" w14:textId="77777777" w:rsidR="00380F03" w:rsidRPr="00093294" w:rsidRDefault="00380F03" w:rsidP="00914E26">
            <w:pPr>
              <w:pStyle w:val="Tabletext"/>
            </w:pPr>
          </w:p>
        </w:tc>
        <w:tc>
          <w:tcPr>
            <w:tcW w:w="3576" w:type="dxa"/>
            <w:vAlign w:val="center"/>
          </w:tcPr>
          <w:p w14:paraId="34800677" w14:textId="77777777" w:rsidR="00380F03" w:rsidRPr="00093294" w:rsidRDefault="00380F03" w:rsidP="00914E26">
            <w:pPr>
              <w:pStyle w:val="Tabletext"/>
            </w:pPr>
          </w:p>
        </w:tc>
        <w:tc>
          <w:tcPr>
            <w:tcW w:w="5001" w:type="dxa"/>
            <w:vAlign w:val="center"/>
          </w:tcPr>
          <w:p w14:paraId="2E84CF95" w14:textId="77777777" w:rsidR="00380F03" w:rsidRPr="00093294" w:rsidRDefault="00380F03" w:rsidP="00914E26">
            <w:pPr>
              <w:pStyle w:val="Tabletext"/>
            </w:pPr>
          </w:p>
        </w:tc>
      </w:tr>
    </w:tbl>
    <w:p w14:paraId="3447F5B0" w14:textId="77777777" w:rsidR="00914E26" w:rsidRPr="00093294" w:rsidRDefault="00914E26" w:rsidP="00D74AE1"/>
    <w:p w14:paraId="47A93874"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41E799F9" w14:textId="77777777" w:rsidR="00B23701" w:rsidRDefault="002A29D4">
      <w:pPr>
        <w:pStyle w:val="TOC1"/>
        <w:rPr>
          <w:rFonts w:eastAsiaTheme="minorEastAsia"/>
          <w:b w:val="0"/>
          <w:color w:val="auto"/>
          <w:sz w:val="24"/>
          <w:szCs w:val="24"/>
          <w:lang w:eastAsia="en-GB"/>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B23701" w:rsidRPr="00687167">
        <w:t>PART 1</w:t>
      </w:r>
      <w:r w:rsidR="00B23701">
        <w:t xml:space="preserve"> - </w:t>
      </w:r>
      <w:r w:rsidR="00B23701" w:rsidRPr="00687167">
        <w:t>COURSE OVERVIEW</w:t>
      </w:r>
      <w:r w:rsidR="00B23701">
        <w:tab/>
      </w:r>
      <w:r w:rsidR="00B23701">
        <w:fldChar w:fldCharType="begin"/>
      </w:r>
      <w:r w:rsidR="00B23701">
        <w:instrText xml:space="preserve"> PAGEREF _Toc471384416 \h </w:instrText>
      </w:r>
      <w:r w:rsidR="00B23701">
        <w:fldChar w:fldCharType="separate"/>
      </w:r>
      <w:r w:rsidR="00B23701">
        <w:t>6</w:t>
      </w:r>
      <w:r w:rsidR="00B23701">
        <w:fldChar w:fldCharType="end"/>
      </w:r>
    </w:p>
    <w:p w14:paraId="6D0ACB82" w14:textId="77777777" w:rsidR="00B23701" w:rsidRDefault="00B23701">
      <w:pPr>
        <w:pStyle w:val="TOC1"/>
        <w:rPr>
          <w:rFonts w:eastAsiaTheme="minorEastAsia"/>
          <w:b w:val="0"/>
          <w:color w:val="auto"/>
          <w:sz w:val="24"/>
          <w:szCs w:val="24"/>
          <w:lang w:eastAsia="en-GB"/>
        </w:rPr>
      </w:pPr>
      <w:r w:rsidRPr="00687167">
        <w:t>1.</w:t>
      </w:r>
      <w:r>
        <w:rPr>
          <w:rFonts w:eastAsiaTheme="minorEastAsia"/>
          <w:b w:val="0"/>
          <w:color w:val="auto"/>
          <w:sz w:val="24"/>
          <w:szCs w:val="24"/>
          <w:lang w:eastAsia="en-GB"/>
        </w:rPr>
        <w:tab/>
      </w:r>
      <w:r>
        <w:t>SCOPE</w:t>
      </w:r>
      <w:r>
        <w:tab/>
      </w:r>
      <w:r>
        <w:fldChar w:fldCharType="begin"/>
      </w:r>
      <w:r>
        <w:instrText xml:space="preserve"> PAGEREF _Toc471384417 \h </w:instrText>
      </w:r>
      <w:r>
        <w:fldChar w:fldCharType="separate"/>
      </w:r>
      <w:r>
        <w:t>6</w:t>
      </w:r>
      <w:r>
        <w:fldChar w:fldCharType="end"/>
      </w:r>
    </w:p>
    <w:p w14:paraId="522E2333" w14:textId="77777777" w:rsidR="00B23701" w:rsidRDefault="00B23701">
      <w:pPr>
        <w:pStyle w:val="TOC1"/>
        <w:rPr>
          <w:rFonts w:eastAsiaTheme="minorEastAsia"/>
          <w:b w:val="0"/>
          <w:color w:val="auto"/>
          <w:sz w:val="24"/>
          <w:szCs w:val="24"/>
          <w:lang w:eastAsia="en-GB"/>
        </w:rPr>
      </w:pPr>
      <w:r w:rsidRPr="00687167">
        <w:t>2.</w:t>
      </w:r>
      <w:r>
        <w:rPr>
          <w:rFonts w:eastAsiaTheme="minorEastAsia"/>
          <w:b w:val="0"/>
          <w:color w:val="auto"/>
          <w:sz w:val="24"/>
          <w:szCs w:val="24"/>
          <w:lang w:eastAsia="en-GB"/>
        </w:rPr>
        <w:tab/>
      </w:r>
      <w:r w:rsidRPr="00687167">
        <w:t>OBJECTIVE</w:t>
      </w:r>
      <w:r>
        <w:tab/>
      </w:r>
      <w:r>
        <w:fldChar w:fldCharType="begin"/>
      </w:r>
      <w:r>
        <w:instrText xml:space="preserve"> PAGEREF _Toc471384418 \h </w:instrText>
      </w:r>
      <w:r>
        <w:fldChar w:fldCharType="separate"/>
      </w:r>
      <w:r>
        <w:t>6</w:t>
      </w:r>
      <w:r>
        <w:fldChar w:fldCharType="end"/>
      </w:r>
    </w:p>
    <w:p w14:paraId="4F0947CC" w14:textId="77777777" w:rsidR="00B23701" w:rsidRDefault="00B23701">
      <w:pPr>
        <w:pStyle w:val="TOC1"/>
        <w:rPr>
          <w:rFonts w:eastAsiaTheme="minorEastAsia"/>
          <w:b w:val="0"/>
          <w:color w:val="auto"/>
          <w:sz w:val="24"/>
          <w:szCs w:val="24"/>
          <w:lang w:eastAsia="en-GB"/>
        </w:rPr>
      </w:pPr>
      <w:r w:rsidRPr="00687167">
        <w:t>3.</w:t>
      </w:r>
      <w:r>
        <w:rPr>
          <w:rFonts w:eastAsiaTheme="minorEastAsia"/>
          <w:b w:val="0"/>
          <w:color w:val="auto"/>
          <w:sz w:val="24"/>
          <w:szCs w:val="24"/>
          <w:lang w:eastAsia="en-GB"/>
        </w:rPr>
        <w:tab/>
      </w:r>
      <w:r>
        <w:t>COURSE OUTLINE</w:t>
      </w:r>
      <w:r>
        <w:tab/>
      </w:r>
      <w:r>
        <w:fldChar w:fldCharType="begin"/>
      </w:r>
      <w:r>
        <w:instrText xml:space="preserve"> PAGEREF _Toc471384419 \h </w:instrText>
      </w:r>
      <w:r>
        <w:fldChar w:fldCharType="separate"/>
      </w:r>
      <w:r>
        <w:t>6</w:t>
      </w:r>
      <w:r>
        <w:fldChar w:fldCharType="end"/>
      </w:r>
    </w:p>
    <w:p w14:paraId="32144902" w14:textId="77777777" w:rsidR="00B23701" w:rsidRDefault="00B23701">
      <w:pPr>
        <w:pStyle w:val="TOC1"/>
        <w:rPr>
          <w:rFonts w:eastAsiaTheme="minorEastAsia"/>
          <w:b w:val="0"/>
          <w:color w:val="auto"/>
          <w:sz w:val="24"/>
          <w:szCs w:val="24"/>
          <w:lang w:eastAsia="en-GB"/>
        </w:rPr>
      </w:pPr>
      <w:r w:rsidRPr="00687167">
        <w:t>4.</w:t>
      </w:r>
      <w:r>
        <w:rPr>
          <w:rFonts w:eastAsiaTheme="minorEastAsia"/>
          <w:b w:val="0"/>
          <w:color w:val="auto"/>
          <w:sz w:val="24"/>
          <w:szCs w:val="24"/>
          <w:lang w:eastAsia="en-GB"/>
        </w:rPr>
        <w:tab/>
      </w:r>
      <w:r>
        <w:t>TEACHING MODULES</w:t>
      </w:r>
      <w:r>
        <w:tab/>
      </w:r>
      <w:r>
        <w:fldChar w:fldCharType="begin"/>
      </w:r>
      <w:r>
        <w:instrText xml:space="preserve"> PAGEREF _Toc471384420 \h </w:instrText>
      </w:r>
      <w:r>
        <w:fldChar w:fldCharType="separate"/>
      </w:r>
      <w:r>
        <w:t>6</w:t>
      </w:r>
      <w:r>
        <w:fldChar w:fldCharType="end"/>
      </w:r>
    </w:p>
    <w:p w14:paraId="4F419AC8" w14:textId="77777777" w:rsidR="00B23701" w:rsidRDefault="00B23701">
      <w:pPr>
        <w:pStyle w:val="TOC1"/>
        <w:rPr>
          <w:rFonts w:eastAsiaTheme="minorEastAsia"/>
          <w:b w:val="0"/>
          <w:color w:val="auto"/>
          <w:sz w:val="24"/>
          <w:szCs w:val="24"/>
          <w:lang w:eastAsia="en-GB"/>
        </w:rPr>
      </w:pPr>
      <w:r w:rsidRPr="00687167">
        <w:t>5.</w:t>
      </w:r>
      <w:r>
        <w:rPr>
          <w:rFonts w:eastAsiaTheme="minorEastAsia"/>
          <w:b w:val="0"/>
          <w:color w:val="auto"/>
          <w:sz w:val="24"/>
          <w:szCs w:val="24"/>
          <w:lang w:eastAsia="en-GB"/>
        </w:rPr>
        <w:tab/>
      </w:r>
      <w:r>
        <w:t>SPECIFIC COURSE RELATED TEACHING AIDS</w:t>
      </w:r>
      <w:r>
        <w:tab/>
      </w:r>
      <w:r>
        <w:fldChar w:fldCharType="begin"/>
      </w:r>
      <w:r>
        <w:instrText xml:space="preserve"> PAGEREF _Toc471384421 \h </w:instrText>
      </w:r>
      <w:r>
        <w:fldChar w:fldCharType="separate"/>
      </w:r>
      <w:r>
        <w:t>6</w:t>
      </w:r>
      <w:r>
        <w:fldChar w:fldCharType="end"/>
      </w:r>
    </w:p>
    <w:p w14:paraId="22DBC852" w14:textId="77777777" w:rsidR="00B23701" w:rsidRDefault="00B23701">
      <w:pPr>
        <w:pStyle w:val="TOC1"/>
        <w:rPr>
          <w:rFonts w:eastAsiaTheme="minorEastAsia"/>
          <w:b w:val="0"/>
          <w:color w:val="auto"/>
          <w:sz w:val="24"/>
          <w:szCs w:val="24"/>
          <w:lang w:eastAsia="en-GB"/>
        </w:rPr>
      </w:pPr>
      <w:r w:rsidRPr="00687167">
        <w:t>6.</w:t>
      </w:r>
      <w:r>
        <w:rPr>
          <w:rFonts w:eastAsiaTheme="minorEastAsia"/>
          <w:b w:val="0"/>
          <w:color w:val="auto"/>
          <w:sz w:val="24"/>
          <w:szCs w:val="24"/>
          <w:lang w:eastAsia="en-GB"/>
        </w:rPr>
        <w:tab/>
      </w:r>
      <w:r>
        <w:t>ACRONYMS</w:t>
      </w:r>
      <w:r>
        <w:tab/>
      </w:r>
      <w:r>
        <w:fldChar w:fldCharType="begin"/>
      </w:r>
      <w:r>
        <w:instrText xml:space="preserve"> PAGEREF _Toc471384422 \h </w:instrText>
      </w:r>
      <w:r>
        <w:fldChar w:fldCharType="separate"/>
      </w:r>
      <w:r>
        <w:t>7</w:t>
      </w:r>
      <w:r>
        <w:fldChar w:fldCharType="end"/>
      </w:r>
    </w:p>
    <w:p w14:paraId="64A0A736" w14:textId="77777777" w:rsidR="00B23701" w:rsidRDefault="00B23701">
      <w:pPr>
        <w:pStyle w:val="TOC1"/>
        <w:rPr>
          <w:rFonts w:eastAsiaTheme="minorEastAsia"/>
          <w:b w:val="0"/>
          <w:color w:val="auto"/>
          <w:sz w:val="24"/>
          <w:szCs w:val="24"/>
          <w:lang w:eastAsia="en-GB"/>
        </w:rPr>
      </w:pPr>
      <w:r w:rsidRPr="00687167">
        <w:t>7.</w:t>
      </w:r>
      <w:r>
        <w:rPr>
          <w:rFonts w:eastAsiaTheme="minorEastAsia"/>
          <w:b w:val="0"/>
          <w:color w:val="auto"/>
          <w:sz w:val="24"/>
          <w:szCs w:val="24"/>
          <w:lang w:eastAsia="en-GB"/>
        </w:rPr>
        <w:tab/>
      </w:r>
      <w:r w:rsidRPr="00687167">
        <w:t>DEFINITIONS</w:t>
      </w:r>
      <w:r>
        <w:tab/>
      </w:r>
      <w:r>
        <w:fldChar w:fldCharType="begin"/>
      </w:r>
      <w:r>
        <w:instrText xml:space="preserve"> PAGEREF _Toc471384423 \h </w:instrText>
      </w:r>
      <w:r>
        <w:fldChar w:fldCharType="separate"/>
      </w:r>
      <w:r>
        <w:t>7</w:t>
      </w:r>
      <w:r>
        <w:fldChar w:fldCharType="end"/>
      </w:r>
    </w:p>
    <w:p w14:paraId="023BB004" w14:textId="77777777" w:rsidR="00B23701" w:rsidRDefault="00B23701">
      <w:pPr>
        <w:pStyle w:val="TOC1"/>
        <w:rPr>
          <w:rFonts w:eastAsiaTheme="minorEastAsia"/>
          <w:b w:val="0"/>
          <w:color w:val="auto"/>
          <w:sz w:val="24"/>
          <w:szCs w:val="24"/>
          <w:lang w:eastAsia="en-GB"/>
        </w:rPr>
      </w:pPr>
      <w:r w:rsidRPr="00687167">
        <w:t>8.</w:t>
      </w:r>
      <w:r>
        <w:rPr>
          <w:rFonts w:eastAsiaTheme="minorEastAsia"/>
          <w:b w:val="0"/>
          <w:color w:val="auto"/>
          <w:sz w:val="24"/>
          <w:szCs w:val="24"/>
          <w:lang w:eastAsia="en-GB"/>
        </w:rPr>
        <w:tab/>
      </w:r>
      <w:r>
        <w:t>REFERENCES</w:t>
      </w:r>
      <w:r>
        <w:tab/>
      </w:r>
      <w:r>
        <w:fldChar w:fldCharType="begin"/>
      </w:r>
      <w:r>
        <w:instrText xml:space="preserve"> PAGEREF _Toc471384424 \h </w:instrText>
      </w:r>
      <w:r>
        <w:fldChar w:fldCharType="separate"/>
      </w:r>
      <w:r>
        <w:t>7</w:t>
      </w:r>
      <w:r>
        <w:fldChar w:fldCharType="end"/>
      </w:r>
    </w:p>
    <w:p w14:paraId="46DC446C" w14:textId="77777777" w:rsidR="00B23701" w:rsidRDefault="00B23701">
      <w:pPr>
        <w:pStyle w:val="TOC1"/>
        <w:rPr>
          <w:rFonts w:eastAsiaTheme="minorEastAsia"/>
          <w:b w:val="0"/>
          <w:color w:val="auto"/>
          <w:sz w:val="24"/>
          <w:szCs w:val="24"/>
          <w:lang w:eastAsia="en-GB"/>
        </w:rPr>
      </w:pPr>
      <w:r w:rsidRPr="00687167">
        <w:t>PART 2</w:t>
      </w:r>
      <w:r>
        <w:t xml:space="preserve"> – TEACHING MODULES</w:t>
      </w:r>
      <w:r>
        <w:tab/>
      </w:r>
      <w:r>
        <w:fldChar w:fldCharType="begin"/>
      </w:r>
      <w:r>
        <w:instrText xml:space="preserve"> PAGEREF _Toc471384425 \h </w:instrText>
      </w:r>
      <w:r>
        <w:fldChar w:fldCharType="separate"/>
      </w:r>
      <w:r>
        <w:t>9</w:t>
      </w:r>
      <w:r>
        <w:fldChar w:fldCharType="end"/>
      </w:r>
    </w:p>
    <w:p w14:paraId="0B39BB35" w14:textId="77777777" w:rsidR="00B23701" w:rsidRDefault="00B23701">
      <w:pPr>
        <w:pStyle w:val="TOC1"/>
        <w:rPr>
          <w:rFonts w:eastAsiaTheme="minorEastAsia"/>
          <w:b w:val="0"/>
          <w:color w:val="auto"/>
          <w:sz w:val="24"/>
          <w:szCs w:val="24"/>
          <w:lang w:eastAsia="en-GB"/>
        </w:rPr>
      </w:pPr>
      <w:r w:rsidRPr="00687167">
        <w:t>1.</w:t>
      </w:r>
      <w:r>
        <w:rPr>
          <w:rFonts w:eastAsiaTheme="minorEastAsia"/>
          <w:b w:val="0"/>
          <w:color w:val="auto"/>
          <w:sz w:val="24"/>
          <w:szCs w:val="24"/>
          <w:lang w:eastAsia="en-GB"/>
        </w:rPr>
        <w:tab/>
      </w:r>
      <w:r>
        <w:t xml:space="preserve">MODULE 1 – </w:t>
      </w:r>
      <w:r w:rsidRPr="00687167">
        <w:t>PURPOSE &amp; PRINCIPLES OF AIS</w:t>
      </w:r>
      <w:r>
        <w:tab/>
      </w:r>
      <w:r>
        <w:fldChar w:fldCharType="begin"/>
      </w:r>
      <w:r>
        <w:instrText xml:space="preserve"> PAGEREF _Toc471384426 \h </w:instrText>
      </w:r>
      <w:r>
        <w:fldChar w:fldCharType="separate"/>
      </w:r>
      <w:r>
        <w:t>9</w:t>
      </w:r>
      <w:r>
        <w:fldChar w:fldCharType="end"/>
      </w:r>
    </w:p>
    <w:p w14:paraId="40CF8DD0" w14:textId="77777777" w:rsidR="00B23701" w:rsidRDefault="00B23701">
      <w:pPr>
        <w:pStyle w:val="TOC2"/>
        <w:rPr>
          <w:rFonts w:eastAsiaTheme="minorEastAsia"/>
          <w:color w:val="auto"/>
          <w:sz w:val="24"/>
          <w:szCs w:val="24"/>
          <w:lang w:eastAsia="en-GB"/>
        </w:rPr>
      </w:pPr>
      <w:r w:rsidRPr="00687167">
        <w:t>1.1.</w:t>
      </w:r>
      <w:r>
        <w:rPr>
          <w:rFonts w:eastAsiaTheme="minorEastAsia"/>
          <w:color w:val="auto"/>
          <w:sz w:val="24"/>
          <w:szCs w:val="24"/>
          <w:lang w:eastAsia="en-GB"/>
        </w:rPr>
        <w:tab/>
      </w:r>
      <w:r>
        <w:t>Scope</w:t>
      </w:r>
      <w:r>
        <w:tab/>
      </w:r>
      <w:r>
        <w:fldChar w:fldCharType="begin"/>
      </w:r>
      <w:r>
        <w:instrText xml:space="preserve"> PAGEREF _Toc471384427 \h </w:instrText>
      </w:r>
      <w:r>
        <w:fldChar w:fldCharType="separate"/>
      </w:r>
      <w:r>
        <w:t>9</w:t>
      </w:r>
      <w:r>
        <w:fldChar w:fldCharType="end"/>
      </w:r>
    </w:p>
    <w:p w14:paraId="758028D2" w14:textId="77777777" w:rsidR="00B23701" w:rsidRDefault="00B23701">
      <w:pPr>
        <w:pStyle w:val="TOC2"/>
        <w:rPr>
          <w:rFonts w:eastAsiaTheme="minorEastAsia"/>
          <w:color w:val="auto"/>
          <w:sz w:val="24"/>
          <w:szCs w:val="24"/>
          <w:lang w:eastAsia="en-GB"/>
        </w:rPr>
      </w:pPr>
      <w:r w:rsidRPr="00687167">
        <w:t>1.2.</w:t>
      </w:r>
      <w:r>
        <w:rPr>
          <w:rFonts w:eastAsiaTheme="minorEastAsia"/>
          <w:color w:val="auto"/>
          <w:sz w:val="24"/>
          <w:szCs w:val="24"/>
          <w:lang w:eastAsia="en-GB"/>
        </w:rPr>
        <w:tab/>
      </w:r>
      <w:r>
        <w:t>Learning Objective</w:t>
      </w:r>
      <w:r>
        <w:tab/>
      </w:r>
      <w:r>
        <w:fldChar w:fldCharType="begin"/>
      </w:r>
      <w:r>
        <w:instrText xml:space="preserve"> PAGEREF _Toc471384428 \h </w:instrText>
      </w:r>
      <w:r>
        <w:fldChar w:fldCharType="separate"/>
      </w:r>
      <w:r>
        <w:t>9</w:t>
      </w:r>
      <w:r>
        <w:fldChar w:fldCharType="end"/>
      </w:r>
    </w:p>
    <w:p w14:paraId="50AAEC56" w14:textId="77777777" w:rsidR="00B23701" w:rsidRDefault="00B23701">
      <w:pPr>
        <w:pStyle w:val="TOC2"/>
        <w:rPr>
          <w:rFonts w:eastAsiaTheme="minorEastAsia"/>
          <w:color w:val="auto"/>
          <w:sz w:val="24"/>
          <w:szCs w:val="24"/>
          <w:lang w:eastAsia="en-GB"/>
        </w:rPr>
      </w:pPr>
      <w:r w:rsidRPr="00687167">
        <w:t>1.3.</w:t>
      </w:r>
      <w:r>
        <w:rPr>
          <w:rFonts w:eastAsiaTheme="minorEastAsia"/>
          <w:color w:val="auto"/>
          <w:sz w:val="24"/>
          <w:szCs w:val="24"/>
          <w:lang w:eastAsia="en-GB"/>
        </w:rPr>
        <w:tab/>
      </w:r>
      <w:r>
        <w:t>Syllabus</w:t>
      </w:r>
      <w:r>
        <w:tab/>
      </w:r>
      <w:r>
        <w:fldChar w:fldCharType="begin"/>
      </w:r>
      <w:r>
        <w:instrText xml:space="preserve"> PAGEREF _Toc471384429 \h </w:instrText>
      </w:r>
      <w:r>
        <w:fldChar w:fldCharType="separate"/>
      </w:r>
      <w:r>
        <w:t>9</w:t>
      </w:r>
      <w:r>
        <w:fldChar w:fldCharType="end"/>
      </w:r>
    </w:p>
    <w:p w14:paraId="48397662"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1.3.1.</w:t>
      </w:r>
      <w:r>
        <w:rPr>
          <w:rFonts w:eastAsiaTheme="minorEastAsia"/>
          <w:noProof/>
          <w:sz w:val="24"/>
          <w:szCs w:val="24"/>
          <w:lang w:eastAsia="en-GB"/>
        </w:rPr>
        <w:tab/>
      </w:r>
      <w:r>
        <w:rPr>
          <w:noProof/>
        </w:rPr>
        <w:t>Lesson 1 – Purpose of AIS &amp; AIS-AtoN</w:t>
      </w:r>
      <w:r>
        <w:rPr>
          <w:noProof/>
        </w:rPr>
        <w:tab/>
      </w:r>
      <w:r>
        <w:rPr>
          <w:noProof/>
        </w:rPr>
        <w:fldChar w:fldCharType="begin"/>
      </w:r>
      <w:r>
        <w:rPr>
          <w:noProof/>
        </w:rPr>
        <w:instrText xml:space="preserve"> PAGEREF _Toc471384430 \h </w:instrText>
      </w:r>
      <w:r>
        <w:rPr>
          <w:noProof/>
        </w:rPr>
      </w:r>
      <w:r>
        <w:rPr>
          <w:noProof/>
        </w:rPr>
        <w:fldChar w:fldCharType="separate"/>
      </w:r>
      <w:r>
        <w:rPr>
          <w:noProof/>
        </w:rPr>
        <w:t>9</w:t>
      </w:r>
      <w:r>
        <w:rPr>
          <w:noProof/>
        </w:rPr>
        <w:fldChar w:fldCharType="end"/>
      </w:r>
    </w:p>
    <w:p w14:paraId="5F7F70F4"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1.3.2.</w:t>
      </w:r>
      <w:r>
        <w:rPr>
          <w:rFonts w:eastAsiaTheme="minorEastAsia"/>
          <w:noProof/>
          <w:sz w:val="24"/>
          <w:szCs w:val="24"/>
          <w:lang w:eastAsia="en-GB"/>
        </w:rPr>
        <w:tab/>
      </w:r>
      <w:r>
        <w:rPr>
          <w:noProof/>
        </w:rPr>
        <w:t>Lesson 2 – Principles of Operation</w:t>
      </w:r>
      <w:r>
        <w:rPr>
          <w:noProof/>
        </w:rPr>
        <w:tab/>
      </w:r>
      <w:r>
        <w:rPr>
          <w:noProof/>
        </w:rPr>
        <w:fldChar w:fldCharType="begin"/>
      </w:r>
      <w:r>
        <w:rPr>
          <w:noProof/>
        </w:rPr>
        <w:instrText xml:space="preserve"> PAGEREF _Toc471384431 \h </w:instrText>
      </w:r>
      <w:r>
        <w:rPr>
          <w:noProof/>
        </w:rPr>
      </w:r>
      <w:r>
        <w:rPr>
          <w:noProof/>
        </w:rPr>
        <w:fldChar w:fldCharType="separate"/>
      </w:r>
      <w:r>
        <w:rPr>
          <w:noProof/>
        </w:rPr>
        <w:t>9</w:t>
      </w:r>
      <w:r>
        <w:rPr>
          <w:noProof/>
        </w:rPr>
        <w:fldChar w:fldCharType="end"/>
      </w:r>
    </w:p>
    <w:p w14:paraId="371D3B4D"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1.3.3.</w:t>
      </w:r>
      <w:r>
        <w:rPr>
          <w:rFonts w:eastAsiaTheme="minorEastAsia"/>
          <w:noProof/>
          <w:sz w:val="24"/>
          <w:szCs w:val="24"/>
          <w:lang w:eastAsia="en-GB"/>
        </w:rPr>
        <w:tab/>
      </w:r>
      <w:r>
        <w:rPr>
          <w:noProof/>
        </w:rPr>
        <w:t>Lesson 3 – AIS types</w:t>
      </w:r>
      <w:r>
        <w:rPr>
          <w:noProof/>
        </w:rPr>
        <w:tab/>
      </w:r>
      <w:r>
        <w:rPr>
          <w:noProof/>
        </w:rPr>
        <w:fldChar w:fldCharType="begin"/>
      </w:r>
      <w:r>
        <w:rPr>
          <w:noProof/>
        </w:rPr>
        <w:instrText xml:space="preserve"> PAGEREF _Toc471384432 \h </w:instrText>
      </w:r>
      <w:r>
        <w:rPr>
          <w:noProof/>
        </w:rPr>
      </w:r>
      <w:r>
        <w:rPr>
          <w:noProof/>
        </w:rPr>
        <w:fldChar w:fldCharType="separate"/>
      </w:r>
      <w:r>
        <w:rPr>
          <w:noProof/>
        </w:rPr>
        <w:t>10</w:t>
      </w:r>
      <w:r>
        <w:rPr>
          <w:noProof/>
        </w:rPr>
        <w:fldChar w:fldCharType="end"/>
      </w:r>
    </w:p>
    <w:p w14:paraId="7778B9B5"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1.3.4.</w:t>
      </w:r>
      <w:r>
        <w:rPr>
          <w:rFonts w:eastAsiaTheme="minorEastAsia"/>
          <w:noProof/>
          <w:sz w:val="24"/>
          <w:szCs w:val="24"/>
          <w:lang w:eastAsia="en-GB"/>
        </w:rPr>
        <w:tab/>
      </w:r>
      <w:r>
        <w:rPr>
          <w:noProof/>
        </w:rPr>
        <w:t>Lesson 4 - AIS &amp; AIS-AtoN Messages</w:t>
      </w:r>
      <w:r>
        <w:rPr>
          <w:noProof/>
        </w:rPr>
        <w:tab/>
      </w:r>
      <w:r>
        <w:rPr>
          <w:noProof/>
        </w:rPr>
        <w:fldChar w:fldCharType="begin"/>
      </w:r>
      <w:r>
        <w:rPr>
          <w:noProof/>
        </w:rPr>
        <w:instrText xml:space="preserve"> PAGEREF _Toc471384433 \h </w:instrText>
      </w:r>
      <w:r>
        <w:rPr>
          <w:noProof/>
        </w:rPr>
      </w:r>
      <w:r>
        <w:rPr>
          <w:noProof/>
        </w:rPr>
        <w:fldChar w:fldCharType="separate"/>
      </w:r>
      <w:r>
        <w:rPr>
          <w:noProof/>
        </w:rPr>
        <w:t>10</w:t>
      </w:r>
      <w:r>
        <w:rPr>
          <w:noProof/>
        </w:rPr>
        <w:fldChar w:fldCharType="end"/>
      </w:r>
    </w:p>
    <w:p w14:paraId="6D79528E" w14:textId="77777777" w:rsidR="00B23701" w:rsidRDefault="00B23701">
      <w:pPr>
        <w:pStyle w:val="TOC1"/>
        <w:rPr>
          <w:rFonts w:eastAsiaTheme="minorEastAsia"/>
          <w:b w:val="0"/>
          <w:color w:val="auto"/>
          <w:sz w:val="24"/>
          <w:szCs w:val="24"/>
          <w:lang w:eastAsia="en-GB"/>
        </w:rPr>
      </w:pPr>
      <w:r w:rsidRPr="00687167">
        <w:t>2.</w:t>
      </w:r>
      <w:r>
        <w:rPr>
          <w:rFonts w:eastAsiaTheme="minorEastAsia"/>
          <w:b w:val="0"/>
          <w:color w:val="auto"/>
          <w:sz w:val="24"/>
          <w:szCs w:val="24"/>
          <w:lang w:eastAsia="en-GB"/>
        </w:rPr>
        <w:tab/>
      </w:r>
      <w:r>
        <w:t xml:space="preserve">MODULE 2 – </w:t>
      </w:r>
      <w:r w:rsidRPr="00687167">
        <w:t>AIS BASE STATION AND REPEATER</w:t>
      </w:r>
      <w:r>
        <w:tab/>
      </w:r>
      <w:r>
        <w:fldChar w:fldCharType="begin"/>
      </w:r>
      <w:r>
        <w:instrText xml:space="preserve"> PAGEREF _Toc471384434 \h </w:instrText>
      </w:r>
      <w:r>
        <w:fldChar w:fldCharType="separate"/>
      </w:r>
      <w:r>
        <w:t>10</w:t>
      </w:r>
      <w:r>
        <w:fldChar w:fldCharType="end"/>
      </w:r>
    </w:p>
    <w:p w14:paraId="626110E3" w14:textId="77777777" w:rsidR="00B23701" w:rsidRDefault="00B23701">
      <w:pPr>
        <w:pStyle w:val="TOC2"/>
        <w:rPr>
          <w:rFonts w:eastAsiaTheme="minorEastAsia"/>
          <w:color w:val="auto"/>
          <w:sz w:val="24"/>
          <w:szCs w:val="24"/>
          <w:lang w:eastAsia="en-GB"/>
        </w:rPr>
      </w:pPr>
      <w:r w:rsidRPr="00687167">
        <w:t>2.1.</w:t>
      </w:r>
      <w:r>
        <w:rPr>
          <w:rFonts w:eastAsiaTheme="minorEastAsia"/>
          <w:color w:val="auto"/>
          <w:sz w:val="24"/>
          <w:szCs w:val="24"/>
          <w:lang w:eastAsia="en-GB"/>
        </w:rPr>
        <w:tab/>
      </w:r>
      <w:r>
        <w:t>Scope</w:t>
      </w:r>
      <w:r>
        <w:tab/>
      </w:r>
      <w:r>
        <w:fldChar w:fldCharType="begin"/>
      </w:r>
      <w:r>
        <w:instrText xml:space="preserve"> PAGEREF _Toc471384435 \h </w:instrText>
      </w:r>
      <w:r>
        <w:fldChar w:fldCharType="separate"/>
      </w:r>
      <w:r>
        <w:t>10</w:t>
      </w:r>
      <w:r>
        <w:fldChar w:fldCharType="end"/>
      </w:r>
    </w:p>
    <w:p w14:paraId="40D1C5AF" w14:textId="77777777" w:rsidR="00B23701" w:rsidRDefault="00B23701">
      <w:pPr>
        <w:pStyle w:val="TOC2"/>
        <w:rPr>
          <w:rFonts w:eastAsiaTheme="minorEastAsia"/>
          <w:color w:val="auto"/>
          <w:sz w:val="24"/>
          <w:szCs w:val="24"/>
          <w:lang w:eastAsia="en-GB"/>
        </w:rPr>
      </w:pPr>
      <w:r w:rsidRPr="00687167">
        <w:t>2.2.</w:t>
      </w:r>
      <w:r>
        <w:rPr>
          <w:rFonts w:eastAsiaTheme="minorEastAsia"/>
          <w:color w:val="auto"/>
          <w:sz w:val="24"/>
          <w:szCs w:val="24"/>
          <w:lang w:eastAsia="en-GB"/>
        </w:rPr>
        <w:tab/>
      </w:r>
      <w:r>
        <w:t>Learning Objective</w:t>
      </w:r>
      <w:r>
        <w:tab/>
      </w:r>
      <w:r>
        <w:fldChar w:fldCharType="begin"/>
      </w:r>
      <w:r>
        <w:instrText xml:space="preserve"> PAGEREF _Toc471384436 \h </w:instrText>
      </w:r>
      <w:r>
        <w:fldChar w:fldCharType="separate"/>
      </w:r>
      <w:r>
        <w:t>10</w:t>
      </w:r>
      <w:r>
        <w:fldChar w:fldCharType="end"/>
      </w:r>
    </w:p>
    <w:p w14:paraId="4A998FA8" w14:textId="77777777" w:rsidR="00B23701" w:rsidRDefault="00B23701">
      <w:pPr>
        <w:pStyle w:val="TOC2"/>
        <w:rPr>
          <w:rFonts w:eastAsiaTheme="minorEastAsia"/>
          <w:color w:val="auto"/>
          <w:sz w:val="24"/>
          <w:szCs w:val="24"/>
          <w:lang w:eastAsia="en-GB"/>
        </w:rPr>
      </w:pPr>
      <w:r w:rsidRPr="00687167">
        <w:t>2.3.</w:t>
      </w:r>
      <w:r>
        <w:rPr>
          <w:rFonts w:eastAsiaTheme="minorEastAsia"/>
          <w:color w:val="auto"/>
          <w:sz w:val="24"/>
          <w:szCs w:val="24"/>
          <w:lang w:eastAsia="en-GB"/>
        </w:rPr>
        <w:tab/>
      </w:r>
      <w:r>
        <w:t>Syllabus</w:t>
      </w:r>
      <w:r>
        <w:tab/>
      </w:r>
      <w:r>
        <w:fldChar w:fldCharType="begin"/>
      </w:r>
      <w:r>
        <w:instrText xml:space="preserve"> PAGEREF _Toc471384437 \h </w:instrText>
      </w:r>
      <w:r>
        <w:fldChar w:fldCharType="separate"/>
      </w:r>
      <w:r>
        <w:t>10</w:t>
      </w:r>
      <w:r>
        <w:fldChar w:fldCharType="end"/>
      </w:r>
    </w:p>
    <w:p w14:paraId="00290C02"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2.3.1.</w:t>
      </w:r>
      <w:r>
        <w:rPr>
          <w:rFonts w:eastAsiaTheme="minorEastAsia"/>
          <w:noProof/>
          <w:sz w:val="24"/>
          <w:szCs w:val="24"/>
          <w:lang w:eastAsia="en-GB"/>
        </w:rPr>
        <w:tab/>
      </w:r>
      <w:r>
        <w:rPr>
          <w:noProof/>
        </w:rPr>
        <w:t>Lesson 1 – Purpose of an AIS Base Station</w:t>
      </w:r>
      <w:r>
        <w:rPr>
          <w:noProof/>
        </w:rPr>
        <w:tab/>
      </w:r>
      <w:r>
        <w:rPr>
          <w:noProof/>
        </w:rPr>
        <w:fldChar w:fldCharType="begin"/>
      </w:r>
      <w:r>
        <w:rPr>
          <w:noProof/>
        </w:rPr>
        <w:instrText xml:space="preserve"> PAGEREF _Toc471384438 \h </w:instrText>
      </w:r>
      <w:r>
        <w:rPr>
          <w:noProof/>
        </w:rPr>
      </w:r>
      <w:r>
        <w:rPr>
          <w:noProof/>
        </w:rPr>
        <w:fldChar w:fldCharType="separate"/>
      </w:r>
      <w:r>
        <w:rPr>
          <w:noProof/>
        </w:rPr>
        <w:t>10</w:t>
      </w:r>
      <w:r>
        <w:rPr>
          <w:noProof/>
        </w:rPr>
        <w:fldChar w:fldCharType="end"/>
      </w:r>
    </w:p>
    <w:p w14:paraId="41BE5263"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2.3.2.</w:t>
      </w:r>
      <w:r>
        <w:rPr>
          <w:rFonts w:eastAsiaTheme="minorEastAsia"/>
          <w:noProof/>
          <w:sz w:val="24"/>
          <w:szCs w:val="24"/>
          <w:lang w:eastAsia="en-GB"/>
        </w:rPr>
        <w:tab/>
      </w:r>
      <w:r>
        <w:rPr>
          <w:noProof/>
        </w:rPr>
        <w:t>Lesson 2 - Shore Based Infrastructure</w:t>
      </w:r>
      <w:r>
        <w:rPr>
          <w:noProof/>
        </w:rPr>
        <w:tab/>
      </w:r>
      <w:r>
        <w:rPr>
          <w:noProof/>
        </w:rPr>
        <w:fldChar w:fldCharType="begin"/>
      </w:r>
      <w:r>
        <w:rPr>
          <w:noProof/>
        </w:rPr>
        <w:instrText xml:space="preserve"> PAGEREF _Toc471384439 \h </w:instrText>
      </w:r>
      <w:r>
        <w:rPr>
          <w:noProof/>
        </w:rPr>
      </w:r>
      <w:r>
        <w:rPr>
          <w:noProof/>
        </w:rPr>
        <w:fldChar w:fldCharType="separate"/>
      </w:r>
      <w:r>
        <w:rPr>
          <w:noProof/>
        </w:rPr>
        <w:t>10</w:t>
      </w:r>
      <w:r>
        <w:rPr>
          <w:noProof/>
        </w:rPr>
        <w:fldChar w:fldCharType="end"/>
      </w:r>
    </w:p>
    <w:p w14:paraId="3D6B7982"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2.3.3.</w:t>
      </w:r>
      <w:r>
        <w:rPr>
          <w:rFonts w:eastAsiaTheme="minorEastAsia"/>
          <w:noProof/>
          <w:sz w:val="24"/>
          <w:szCs w:val="24"/>
          <w:lang w:eastAsia="en-GB"/>
        </w:rPr>
        <w:tab/>
      </w:r>
      <w:r>
        <w:rPr>
          <w:noProof/>
        </w:rPr>
        <w:t>Lesson 3 – Base Station Messages</w:t>
      </w:r>
      <w:r>
        <w:rPr>
          <w:noProof/>
        </w:rPr>
        <w:tab/>
      </w:r>
      <w:r>
        <w:rPr>
          <w:noProof/>
        </w:rPr>
        <w:fldChar w:fldCharType="begin"/>
      </w:r>
      <w:r>
        <w:rPr>
          <w:noProof/>
        </w:rPr>
        <w:instrText xml:space="preserve"> PAGEREF _Toc471384440 \h </w:instrText>
      </w:r>
      <w:r>
        <w:rPr>
          <w:noProof/>
        </w:rPr>
      </w:r>
      <w:r>
        <w:rPr>
          <w:noProof/>
        </w:rPr>
        <w:fldChar w:fldCharType="separate"/>
      </w:r>
      <w:r>
        <w:rPr>
          <w:noProof/>
        </w:rPr>
        <w:t>11</w:t>
      </w:r>
      <w:r>
        <w:rPr>
          <w:noProof/>
        </w:rPr>
        <w:fldChar w:fldCharType="end"/>
      </w:r>
    </w:p>
    <w:p w14:paraId="5F213469" w14:textId="77777777" w:rsidR="00B23701" w:rsidRDefault="00B23701">
      <w:pPr>
        <w:pStyle w:val="TOC1"/>
        <w:rPr>
          <w:rFonts w:eastAsiaTheme="minorEastAsia"/>
          <w:b w:val="0"/>
          <w:color w:val="auto"/>
          <w:sz w:val="24"/>
          <w:szCs w:val="24"/>
          <w:lang w:eastAsia="en-GB"/>
        </w:rPr>
      </w:pPr>
      <w:r w:rsidRPr="00687167">
        <w:t>3.</w:t>
      </w:r>
      <w:r>
        <w:rPr>
          <w:rFonts w:eastAsiaTheme="minorEastAsia"/>
          <w:b w:val="0"/>
          <w:color w:val="auto"/>
          <w:sz w:val="24"/>
          <w:szCs w:val="24"/>
          <w:lang w:eastAsia="en-GB"/>
        </w:rPr>
        <w:tab/>
      </w:r>
      <w:r>
        <w:t>MODULE 3 – AIS-A</w:t>
      </w:r>
      <w:r w:rsidRPr="00687167">
        <w:t>to</w:t>
      </w:r>
      <w:r>
        <w:t>N</w:t>
      </w:r>
      <w:r>
        <w:tab/>
      </w:r>
      <w:r>
        <w:fldChar w:fldCharType="begin"/>
      </w:r>
      <w:r>
        <w:instrText xml:space="preserve"> PAGEREF _Toc471384441 \h </w:instrText>
      </w:r>
      <w:r>
        <w:fldChar w:fldCharType="separate"/>
      </w:r>
      <w:r>
        <w:t>11</w:t>
      </w:r>
      <w:r>
        <w:fldChar w:fldCharType="end"/>
      </w:r>
    </w:p>
    <w:p w14:paraId="17E4853A" w14:textId="77777777" w:rsidR="00B23701" w:rsidRDefault="00B23701">
      <w:pPr>
        <w:pStyle w:val="TOC2"/>
        <w:rPr>
          <w:rFonts w:eastAsiaTheme="minorEastAsia"/>
          <w:color w:val="auto"/>
          <w:sz w:val="24"/>
          <w:szCs w:val="24"/>
          <w:lang w:eastAsia="en-GB"/>
        </w:rPr>
      </w:pPr>
      <w:r w:rsidRPr="00687167">
        <w:t>3.1.</w:t>
      </w:r>
      <w:r>
        <w:rPr>
          <w:rFonts w:eastAsiaTheme="minorEastAsia"/>
          <w:color w:val="auto"/>
          <w:sz w:val="24"/>
          <w:szCs w:val="24"/>
          <w:lang w:eastAsia="en-GB"/>
        </w:rPr>
        <w:tab/>
      </w:r>
      <w:r>
        <w:t>Scope</w:t>
      </w:r>
      <w:r>
        <w:tab/>
      </w:r>
      <w:r>
        <w:fldChar w:fldCharType="begin"/>
      </w:r>
      <w:r>
        <w:instrText xml:space="preserve"> PAGEREF _Toc471384442 \h </w:instrText>
      </w:r>
      <w:r>
        <w:fldChar w:fldCharType="separate"/>
      </w:r>
      <w:r>
        <w:t>11</w:t>
      </w:r>
      <w:r>
        <w:fldChar w:fldCharType="end"/>
      </w:r>
    </w:p>
    <w:p w14:paraId="34D7B6D2" w14:textId="77777777" w:rsidR="00B23701" w:rsidRDefault="00B23701">
      <w:pPr>
        <w:pStyle w:val="TOC2"/>
        <w:rPr>
          <w:rFonts w:eastAsiaTheme="minorEastAsia"/>
          <w:color w:val="auto"/>
          <w:sz w:val="24"/>
          <w:szCs w:val="24"/>
          <w:lang w:eastAsia="en-GB"/>
        </w:rPr>
      </w:pPr>
      <w:r w:rsidRPr="00687167">
        <w:t>3.2.</w:t>
      </w:r>
      <w:r>
        <w:rPr>
          <w:rFonts w:eastAsiaTheme="minorEastAsia"/>
          <w:color w:val="auto"/>
          <w:sz w:val="24"/>
          <w:szCs w:val="24"/>
          <w:lang w:eastAsia="en-GB"/>
        </w:rPr>
        <w:tab/>
      </w:r>
      <w:r>
        <w:t>Learning Objective</w:t>
      </w:r>
      <w:r>
        <w:tab/>
      </w:r>
      <w:r>
        <w:fldChar w:fldCharType="begin"/>
      </w:r>
      <w:r>
        <w:instrText xml:space="preserve"> PAGEREF _Toc471384443 \h </w:instrText>
      </w:r>
      <w:r>
        <w:fldChar w:fldCharType="separate"/>
      </w:r>
      <w:r>
        <w:t>11</w:t>
      </w:r>
      <w:r>
        <w:fldChar w:fldCharType="end"/>
      </w:r>
    </w:p>
    <w:p w14:paraId="528D6B55" w14:textId="77777777" w:rsidR="00B23701" w:rsidRDefault="00B23701">
      <w:pPr>
        <w:pStyle w:val="TOC2"/>
        <w:rPr>
          <w:rFonts w:eastAsiaTheme="minorEastAsia"/>
          <w:color w:val="auto"/>
          <w:sz w:val="24"/>
          <w:szCs w:val="24"/>
          <w:lang w:eastAsia="en-GB"/>
        </w:rPr>
      </w:pPr>
      <w:r w:rsidRPr="00687167">
        <w:t>3.3.</w:t>
      </w:r>
      <w:r>
        <w:rPr>
          <w:rFonts w:eastAsiaTheme="minorEastAsia"/>
          <w:color w:val="auto"/>
          <w:sz w:val="24"/>
          <w:szCs w:val="24"/>
          <w:lang w:eastAsia="en-GB"/>
        </w:rPr>
        <w:tab/>
      </w:r>
      <w:r>
        <w:t>Syllabus</w:t>
      </w:r>
      <w:r>
        <w:tab/>
      </w:r>
      <w:r>
        <w:fldChar w:fldCharType="begin"/>
      </w:r>
      <w:r>
        <w:instrText xml:space="preserve"> PAGEREF _Toc471384444 \h </w:instrText>
      </w:r>
      <w:r>
        <w:fldChar w:fldCharType="separate"/>
      </w:r>
      <w:r>
        <w:t>11</w:t>
      </w:r>
      <w:r>
        <w:fldChar w:fldCharType="end"/>
      </w:r>
    </w:p>
    <w:p w14:paraId="165B7BF1"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3.3.1.</w:t>
      </w:r>
      <w:r>
        <w:rPr>
          <w:rFonts w:eastAsiaTheme="minorEastAsia"/>
          <w:noProof/>
          <w:sz w:val="24"/>
          <w:szCs w:val="24"/>
          <w:lang w:eastAsia="en-GB"/>
        </w:rPr>
        <w:tab/>
      </w:r>
      <w:r>
        <w:rPr>
          <w:noProof/>
        </w:rPr>
        <w:t>Lesson 1 – Purpose of AIS AtoN</w:t>
      </w:r>
      <w:r>
        <w:rPr>
          <w:noProof/>
        </w:rPr>
        <w:tab/>
      </w:r>
      <w:r>
        <w:rPr>
          <w:noProof/>
        </w:rPr>
        <w:fldChar w:fldCharType="begin"/>
      </w:r>
      <w:r>
        <w:rPr>
          <w:noProof/>
        </w:rPr>
        <w:instrText xml:space="preserve"> PAGEREF _Toc471384445 \h </w:instrText>
      </w:r>
      <w:r>
        <w:rPr>
          <w:noProof/>
        </w:rPr>
      </w:r>
      <w:r>
        <w:rPr>
          <w:noProof/>
        </w:rPr>
        <w:fldChar w:fldCharType="separate"/>
      </w:r>
      <w:r>
        <w:rPr>
          <w:noProof/>
        </w:rPr>
        <w:t>11</w:t>
      </w:r>
      <w:r>
        <w:rPr>
          <w:noProof/>
        </w:rPr>
        <w:fldChar w:fldCharType="end"/>
      </w:r>
    </w:p>
    <w:p w14:paraId="4EAE7AC8" w14:textId="77777777" w:rsidR="00B23701" w:rsidRDefault="00B23701">
      <w:pPr>
        <w:pStyle w:val="TOC1"/>
        <w:rPr>
          <w:rFonts w:eastAsiaTheme="minorEastAsia"/>
          <w:b w:val="0"/>
          <w:color w:val="auto"/>
          <w:sz w:val="24"/>
          <w:szCs w:val="24"/>
          <w:lang w:eastAsia="en-GB"/>
        </w:rPr>
      </w:pPr>
      <w:r w:rsidRPr="00687167">
        <w:t>4.</w:t>
      </w:r>
      <w:r>
        <w:rPr>
          <w:rFonts w:eastAsiaTheme="minorEastAsia"/>
          <w:b w:val="0"/>
          <w:color w:val="auto"/>
          <w:sz w:val="24"/>
          <w:szCs w:val="24"/>
          <w:lang w:eastAsia="en-GB"/>
        </w:rPr>
        <w:tab/>
      </w:r>
      <w:r>
        <w:t xml:space="preserve">MODULE 4 – </w:t>
      </w:r>
      <w:r w:rsidRPr="00687167">
        <w:t>INSTALLATION, CONFIGURATION, MMSI &amp; SLOT MANAGEMENT</w:t>
      </w:r>
      <w:r>
        <w:tab/>
      </w:r>
      <w:r>
        <w:fldChar w:fldCharType="begin"/>
      </w:r>
      <w:r>
        <w:instrText xml:space="preserve"> PAGEREF _Toc471384446 \h </w:instrText>
      </w:r>
      <w:r>
        <w:fldChar w:fldCharType="separate"/>
      </w:r>
      <w:r>
        <w:t>11</w:t>
      </w:r>
      <w:r>
        <w:fldChar w:fldCharType="end"/>
      </w:r>
    </w:p>
    <w:p w14:paraId="16A92745" w14:textId="77777777" w:rsidR="00B23701" w:rsidRDefault="00B23701">
      <w:pPr>
        <w:pStyle w:val="TOC2"/>
        <w:rPr>
          <w:rFonts w:eastAsiaTheme="minorEastAsia"/>
          <w:color w:val="auto"/>
          <w:sz w:val="24"/>
          <w:szCs w:val="24"/>
          <w:lang w:eastAsia="en-GB"/>
        </w:rPr>
      </w:pPr>
      <w:r w:rsidRPr="00687167">
        <w:t>4.1.</w:t>
      </w:r>
      <w:r>
        <w:rPr>
          <w:rFonts w:eastAsiaTheme="minorEastAsia"/>
          <w:color w:val="auto"/>
          <w:sz w:val="24"/>
          <w:szCs w:val="24"/>
          <w:lang w:eastAsia="en-GB"/>
        </w:rPr>
        <w:tab/>
      </w:r>
      <w:r>
        <w:t>Scope</w:t>
      </w:r>
      <w:r>
        <w:tab/>
      </w:r>
      <w:r>
        <w:fldChar w:fldCharType="begin"/>
      </w:r>
      <w:r>
        <w:instrText xml:space="preserve"> PAGEREF _Toc471384447 \h </w:instrText>
      </w:r>
      <w:r>
        <w:fldChar w:fldCharType="separate"/>
      </w:r>
      <w:r>
        <w:t>11</w:t>
      </w:r>
      <w:r>
        <w:fldChar w:fldCharType="end"/>
      </w:r>
    </w:p>
    <w:p w14:paraId="72544905" w14:textId="77777777" w:rsidR="00B23701" w:rsidRDefault="00B23701">
      <w:pPr>
        <w:pStyle w:val="TOC2"/>
        <w:rPr>
          <w:rFonts w:eastAsiaTheme="minorEastAsia"/>
          <w:color w:val="auto"/>
          <w:sz w:val="24"/>
          <w:szCs w:val="24"/>
          <w:lang w:eastAsia="en-GB"/>
        </w:rPr>
      </w:pPr>
      <w:r w:rsidRPr="00687167">
        <w:t>4.2.</w:t>
      </w:r>
      <w:r>
        <w:rPr>
          <w:rFonts w:eastAsiaTheme="minorEastAsia"/>
          <w:color w:val="auto"/>
          <w:sz w:val="24"/>
          <w:szCs w:val="24"/>
          <w:lang w:eastAsia="en-GB"/>
        </w:rPr>
        <w:tab/>
      </w:r>
      <w:r>
        <w:t>Learning Objective</w:t>
      </w:r>
      <w:r>
        <w:tab/>
      </w:r>
      <w:r>
        <w:fldChar w:fldCharType="begin"/>
      </w:r>
      <w:r>
        <w:instrText xml:space="preserve"> PAGEREF _Toc471384448 \h </w:instrText>
      </w:r>
      <w:r>
        <w:fldChar w:fldCharType="separate"/>
      </w:r>
      <w:r>
        <w:t>11</w:t>
      </w:r>
      <w:r>
        <w:fldChar w:fldCharType="end"/>
      </w:r>
    </w:p>
    <w:p w14:paraId="2682458C" w14:textId="77777777" w:rsidR="00B23701" w:rsidRDefault="00B23701">
      <w:pPr>
        <w:pStyle w:val="TOC2"/>
        <w:rPr>
          <w:rFonts w:eastAsiaTheme="minorEastAsia"/>
          <w:color w:val="auto"/>
          <w:sz w:val="24"/>
          <w:szCs w:val="24"/>
          <w:lang w:eastAsia="en-GB"/>
        </w:rPr>
      </w:pPr>
      <w:r w:rsidRPr="00687167">
        <w:t>4.3.</w:t>
      </w:r>
      <w:r>
        <w:rPr>
          <w:rFonts w:eastAsiaTheme="minorEastAsia"/>
          <w:color w:val="auto"/>
          <w:sz w:val="24"/>
          <w:szCs w:val="24"/>
          <w:lang w:eastAsia="en-GB"/>
        </w:rPr>
        <w:tab/>
      </w:r>
      <w:r>
        <w:t>Syllabus</w:t>
      </w:r>
      <w:r>
        <w:tab/>
      </w:r>
      <w:r>
        <w:fldChar w:fldCharType="begin"/>
      </w:r>
      <w:r>
        <w:instrText xml:space="preserve"> PAGEREF _Toc471384449 \h </w:instrText>
      </w:r>
      <w:r>
        <w:fldChar w:fldCharType="separate"/>
      </w:r>
      <w:r>
        <w:t>11</w:t>
      </w:r>
      <w:r>
        <w:fldChar w:fldCharType="end"/>
      </w:r>
    </w:p>
    <w:p w14:paraId="6EB2C1BB"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4.3.1.</w:t>
      </w:r>
      <w:r>
        <w:rPr>
          <w:rFonts w:eastAsiaTheme="minorEastAsia"/>
          <w:noProof/>
          <w:sz w:val="24"/>
          <w:szCs w:val="24"/>
          <w:lang w:eastAsia="en-GB"/>
        </w:rPr>
        <w:tab/>
      </w:r>
      <w:r>
        <w:rPr>
          <w:noProof/>
        </w:rPr>
        <w:t>Lesson 1 – AIS AtoN Installation</w:t>
      </w:r>
      <w:r>
        <w:rPr>
          <w:noProof/>
        </w:rPr>
        <w:tab/>
      </w:r>
      <w:r>
        <w:rPr>
          <w:noProof/>
        </w:rPr>
        <w:fldChar w:fldCharType="begin"/>
      </w:r>
      <w:r>
        <w:rPr>
          <w:noProof/>
        </w:rPr>
        <w:instrText xml:space="preserve"> PAGEREF _Toc471384450 \h </w:instrText>
      </w:r>
      <w:r>
        <w:rPr>
          <w:noProof/>
        </w:rPr>
      </w:r>
      <w:r>
        <w:rPr>
          <w:noProof/>
        </w:rPr>
        <w:fldChar w:fldCharType="separate"/>
      </w:r>
      <w:r>
        <w:rPr>
          <w:noProof/>
        </w:rPr>
        <w:t>11</w:t>
      </w:r>
      <w:r>
        <w:rPr>
          <w:noProof/>
        </w:rPr>
        <w:fldChar w:fldCharType="end"/>
      </w:r>
    </w:p>
    <w:p w14:paraId="5ABF13C6"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4.3.2.</w:t>
      </w:r>
      <w:r>
        <w:rPr>
          <w:rFonts w:eastAsiaTheme="minorEastAsia"/>
          <w:noProof/>
          <w:sz w:val="24"/>
          <w:szCs w:val="24"/>
          <w:lang w:eastAsia="en-GB"/>
        </w:rPr>
        <w:tab/>
      </w:r>
      <w:r>
        <w:rPr>
          <w:noProof/>
        </w:rPr>
        <w:t>Lesson 2 - AIS Configuration</w:t>
      </w:r>
      <w:r>
        <w:rPr>
          <w:noProof/>
        </w:rPr>
        <w:tab/>
      </w:r>
      <w:r>
        <w:rPr>
          <w:noProof/>
        </w:rPr>
        <w:fldChar w:fldCharType="begin"/>
      </w:r>
      <w:r>
        <w:rPr>
          <w:noProof/>
        </w:rPr>
        <w:instrText xml:space="preserve"> PAGEREF _Toc471384451 \h </w:instrText>
      </w:r>
      <w:r>
        <w:rPr>
          <w:noProof/>
        </w:rPr>
      </w:r>
      <w:r>
        <w:rPr>
          <w:noProof/>
        </w:rPr>
        <w:fldChar w:fldCharType="separate"/>
      </w:r>
      <w:r>
        <w:rPr>
          <w:noProof/>
        </w:rPr>
        <w:t>11</w:t>
      </w:r>
      <w:r>
        <w:rPr>
          <w:noProof/>
        </w:rPr>
        <w:fldChar w:fldCharType="end"/>
      </w:r>
    </w:p>
    <w:p w14:paraId="6F66820C"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4.3.3.</w:t>
      </w:r>
      <w:r>
        <w:rPr>
          <w:rFonts w:eastAsiaTheme="minorEastAsia"/>
          <w:noProof/>
          <w:sz w:val="24"/>
          <w:szCs w:val="24"/>
          <w:lang w:eastAsia="en-GB"/>
        </w:rPr>
        <w:tab/>
      </w:r>
      <w:r>
        <w:rPr>
          <w:noProof/>
        </w:rPr>
        <w:t>Lesson 3 – Practical programming</w:t>
      </w:r>
      <w:r>
        <w:rPr>
          <w:noProof/>
        </w:rPr>
        <w:tab/>
      </w:r>
      <w:r>
        <w:rPr>
          <w:noProof/>
        </w:rPr>
        <w:fldChar w:fldCharType="begin"/>
      </w:r>
      <w:r>
        <w:rPr>
          <w:noProof/>
        </w:rPr>
        <w:instrText xml:space="preserve"> PAGEREF _Toc471384452 \h </w:instrText>
      </w:r>
      <w:r>
        <w:rPr>
          <w:noProof/>
        </w:rPr>
      </w:r>
      <w:r>
        <w:rPr>
          <w:noProof/>
        </w:rPr>
        <w:fldChar w:fldCharType="separate"/>
      </w:r>
      <w:r>
        <w:rPr>
          <w:noProof/>
        </w:rPr>
        <w:t>12</w:t>
      </w:r>
      <w:r>
        <w:rPr>
          <w:noProof/>
        </w:rPr>
        <w:fldChar w:fldCharType="end"/>
      </w:r>
    </w:p>
    <w:p w14:paraId="4A97EE82" w14:textId="77777777" w:rsidR="00B23701" w:rsidRDefault="00B23701">
      <w:pPr>
        <w:pStyle w:val="TOC1"/>
        <w:rPr>
          <w:rFonts w:eastAsiaTheme="minorEastAsia"/>
          <w:b w:val="0"/>
          <w:color w:val="auto"/>
          <w:sz w:val="24"/>
          <w:szCs w:val="24"/>
          <w:lang w:eastAsia="en-GB"/>
        </w:rPr>
      </w:pPr>
      <w:r w:rsidRPr="00687167">
        <w:t>5.</w:t>
      </w:r>
      <w:r>
        <w:rPr>
          <w:rFonts w:eastAsiaTheme="minorEastAsia"/>
          <w:b w:val="0"/>
          <w:color w:val="auto"/>
          <w:sz w:val="24"/>
          <w:szCs w:val="24"/>
          <w:lang w:eastAsia="en-GB"/>
        </w:rPr>
        <w:tab/>
      </w:r>
      <w:r>
        <w:t xml:space="preserve">MODULE 5 – </w:t>
      </w:r>
      <w:r w:rsidRPr="00687167">
        <w:t>MAINTENANCE AND TESTING</w:t>
      </w:r>
      <w:r>
        <w:tab/>
      </w:r>
      <w:r>
        <w:fldChar w:fldCharType="begin"/>
      </w:r>
      <w:r>
        <w:instrText xml:space="preserve"> PAGEREF _Toc471384453 \h </w:instrText>
      </w:r>
      <w:r>
        <w:fldChar w:fldCharType="separate"/>
      </w:r>
      <w:r>
        <w:t>12</w:t>
      </w:r>
      <w:r>
        <w:fldChar w:fldCharType="end"/>
      </w:r>
    </w:p>
    <w:p w14:paraId="41A5DDA6" w14:textId="77777777" w:rsidR="00B23701" w:rsidRDefault="00B23701">
      <w:pPr>
        <w:pStyle w:val="TOC2"/>
        <w:rPr>
          <w:rFonts w:eastAsiaTheme="minorEastAsia"/>
          <w:color w:val="auto"/>
          <w:sz w:val="24"/>
          <w:szCs w:val="24"/>
          <w:lang w:eastAsia="en-GB"/>
        </w:rPr>
      </w:pPr>
      <w:r w:rsidRPr="00687167">
        <w:lastRenderedPageBreak/>
        <w:t>5.1.</w:t>
      </w:r>
      <w:r>
        <w:rPr>
          <w:rFonts w:eastAsiaTheme="minorEastAsia"/>
          <w:color w:val="auto"/>
          <w:sz w:val="24"/>
          <w:szCs w:val="24"/>
          <w:lang w:eastAsia="en-GB"/>
        </w:rPr>
        <w:tab/>
      </w:r>
      <w:r>
        <w:t>Scope</w:t>
      </w:r>
      <w:r>
        <w:tab/>
      </w:r>
      <w:r>
        <w:fldChar w:fldCharType="begin"/>
      </w:r>
      <w:r>
        <w:instrText xml:space="preserve"> PAGEREF _Toc471384454 \h </w:instrText>
      </w:r>
      <w:r>
        <w:fldChar w:fldCharType="separate"/>
      </w:r>
      <w:r>
        <w:t>12</w:t>
      </w:r>
      <w:r>
        <w:fldChar w:fldCharType="end"/>
      </w:r>
    </w:p>
    <w:p w14:paraId="1334FCC7" w14:textId="77777777" w:rsidR="00B23701" w:rsidRDefault="00B23701">
      <w:pPr>
        <w:pStyle w:val="TOC2"/>
        <w:rPr>
          <w:rFonts w:eastAsiaTheme="minorEastAsia"/>
          <w:color w:val="auto"/>
          <w:sz w:val="24"/>
          <w:szCs w:val="24"/>
          <w:lang w:eastAsia="en-GB"/>
        </w:rPr>
      </w:pPr>
      <w:r w:rsidRPr="00687167">
        <w:t>5.2.</w:t>
      </w:r>
      <w:r>
        <w:rPr>
          <w:rFonts w:eastAsiaTheme="minorEastAsia"/>
          <w:color w:val="auto"/>
          <w:sz w:val="24"/>
          <w:szCs w:val="24"/>
          <w:lang w:eastAsia="en-GB"/>
        </w:rPr>
        <w:tab/>
      </w:r>
      <w:r>
        <w:t>Learning Objective</w:t>
      </w:r>
      <w:r>
        <w:tab/>
      </w:r>
      <w:r>
        <w:fldChar w:fldCharType="begin"/>
      </w:r>
      <w:r>
        <w:instrText xml:space="preserve"> PAGEREF _Toc471384455 \h </w:instrText>
      </w:r>
      <w:r>
        <w:fldChar w:fldCharType="separate"/>
      </w:r>
      <w:r>
        <w:t>12</w:t>
      </w:r>
      <w:r>
        <w:fldChar w:fldCharType="end"/>
      </w:r>
    </w:p>
    <w:p w14:paraId="72D21F1A" w14:textId="77777777" w:rsidR="00B23701" w:rsidRDefault="00B23701">
      <w:pPr>
        <w:pStyle w:val="TOC2"/>
        <w:rPr>
          <w:rFonts w:eastAsiaTheme="minorEastAsia"/>
          <w:color w:val="auto"/>
          <w:sz w:val="24"/>
          <w:szCs w:val="24"/>
          <w:lang w:eastAsia="en-GB"/>
        </w:rPr>
      </w:pPr>
      <w:r w:rsidRPr="00687167">
        <w:t>5.3.</w:t>
      </w:r>
      <w:r>
        <w:rPr>
          <w:rFonts w:eastAsiaTheme="minorEastAsia"/>
          <w:color w:val="auto"/>
          <w:sz w:val="24"/>
          <w:szCs w:val="24"/>
          <w:lang w:eastAsia="en-GB"/>
        </w:rPr>
        <w:tab/>
      </w:r>
      <w:r>
        <w:t>Syllabus</w:t>
      </w:r>
      <w:r>
        <w:tab/>
      </w:r>
      <w:r>
        <w:fldChar w:fldCharType="begin"/>
      </w:r>
      <w:r>
        <w:instrText xml:space="preserve"> PAGEREF _Toc471384456 \h </w:instrText>
      </w:r>
      <w:r>
        <w:fldChar w:fldCharType="separate"/>
      </w:r>
      <w:r>
        <w:t>12</w:t>
      </w:r>
      <w:r>
        <w:fldChar w:fldCharType="end"/>
      </w:r>
    </w:p>
    <w:p w14:paraId="02002D39"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5.3.1.</w:t>
      </w:r>
      <w:r>
        <w:rPr>
          <w:rFonts w:eastAsiaTheme="minorEastAsia"/>
          <w:noProof/>
          <w:sz w:val="24"/>
          <w:szCs w:val="24"/>
          <w:lang w:eastAsia="en-GB"/>
        </w:rPr>
        <w:tab/>
      </w:r>
      <w:r>
        <w:rPr>
          <w:noProof/>
        </w:rPr>
        <w:t>Lesson 1 – AIS Maintenance</w:t>
      </w:r>
      <w:r>
        <w:rPr>
          <w:noProof/>
        </w:rPr>
        <w:tab/>
      </w:r>
      <w:r>
        <w:rPr>
          <w:noProof/>
        </w:rPr>
        <w:fldChar w:fldCharType="begin"/>
      </w:r>
      <w:r>
        <w:rPr>
          <w:noProof/>
        </w:rPr>
        <w:instrText xml:space="preserve"> PAGEREF _Toc471384457 \h </w:instrText>
      </w:r>
      <w:r>
        <w:rPr>
          <w:noProof/>
        </w:rPr>
      </w:r>
      <w:r>
        <w:rPr>
          <w:noProof/>
        </w:rPr>
        <w:fldChar w:fldCharType="separate"/>
      </w:r>
      <w:r>
        <w:rPr>
          <w:noProof/>
        </w:rPr>
        <w:t>12</w:t>
      </w:r>
      <w:r>
        <w:rPr>
          <w:noProof/>
        </w:rPr>
        <w:fldChar w:fldCharType="end"/>
      </w:r>
    </w:p>
    <w:p w14:paraId="5BD39216"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5.3.2.</w:t>
      </w:r>
      <w:r>
        <w:rPr>
          <w:rFonts w:eastAsiaTheme="minorEastAsia"/>
          <w:noProof/>
          <w:sz w:val="24"/>
          <w:szCs w:val="24"/>
          <w:lang w:eastAsia="en-GB"/>
        </w:rPr>
        <w:tab/>
      </w:r>
      <w:r>
        <w:rPr>
          <w:noProof/>
        </w:rPr>
        <w:t>Lesson 2 - AIS Testing</w:t>
      </w:r>
      <w:r>
        <w:rPr>
          <w:noProof/>
        </w:rPr>
        <w:tab/>
      </w:r>
      <w:r>
        <w:rPr>
          <w:noProof/>
        </w:rPr>
        <w:fldChar w:fldCharType="begin"/>
      </w:r>
      <w:r>
        <w:rPr>
          <w:noProof/>
        </w:rPr>
        <w:instrText xml:space="preserve"> PAGEREF _Toc471384458 \h </w:instrText>
      </w:r>
      <w:r>
        <w:rPr>
          <w:noProof/>
        </w:rPr>
      </w:r>
      <w:r>
        <w:rPr>
          <w:noProof/>
        </w:rPr>
        <w:fldChar w:fldCharType="separate"/>
      </w:r>
      <w:r>
        <w:rPr>
          <w:noProof/>
        </w:rPr>
        <w:t>12</w:t>
      </w:r>
      <w:r>
        <w:rPr>
          <w:noProof/>
        </w:rPr>
        <w:fldChar w:fldCharType="end"/>
      </w:r>
    </w:p>
    <w:p w14:paraId="5E98408B"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11F0EA38" w14:textId="77777777" w:rsidR="00D36983" w:rsidRPr="00093294" w:rsidRDefault="00D36983" w:rsidP="00D36983">
      <w:pPr>
        <w:pStyle w:val="ListofFigures"/>
      </w:pPr>
      <w:r w:rsidRPr="00093294">
        <w:t>List of Tables</w:t>
      </w:r>
    </w:p>
    <w:p w14:paraId="62561206" w14:textId="77777777" w:rsidR="00B23701" w:rsidRDefault="00D36983">
      <w:pPr>
        <w:pStyle w:val="TableofFigures"/>
        <w:rPr>
          <w:rFonts w:eastAsiaTheme="minorEastAsia"/>
          <w:i w:val="0"/>
          <w:noProof/>
          <w:sz w:val="24"/>
          <w:szCs w:val="24"/>
          <w:lang w:eastAsia="en-GB"/>
        </w:rPr>
      </w:pPr>
      <w:r w:rsidRPr="00093294">
        <w:fldChar w:fldCharType="begin"/>
      </w:r>
      <w:r w:rsidRPr="00093294">
        <w:instrText xml:space="preserve"> TOC \t "Table caption" \c </w:instrText>
      </w:r>
      <w:r w:rsidRPr="00093294">
        <w:fldChar w:fldCharType="separate"/>
      </w:r>
      <w:r w:rsidR="00B23701">
        <w:rPr>
          <w:noProof/>
        </w:rPr>
        <w:t>Table 1</w:t>
      </w:r>
      <w:r w:rsidR="00B23701">
        <w:rPr>
          <w:rFonts w:eastAsiaTheme="minorEastAsia"/>
          <w:i w:val="0"/>
          <w:noProof/>
          <w:sz w:val="24"/>
          <w:szCs w:val="24"/>
          <w:lang w:eastAsia="en-GB"/>
        </w:rPr>
        <w:tab/>
      </w:r>
      <w:r w:rsidR="00B23701">
        <w:rPr>
          <w:noProof/>
        </w:rPr>
        <w:t>Table of Teaching Modules</w:t>
      </w:r>
      <w:r w:rsidR="00B23701">
        <w:rPr>
          <w:noProof/>
        </w:rPr>
        <w:tab/>
      </w:r>
      <w:r w:rsidR="00B23701">
        <w:rPr>
          <w:noProof/>
        </w:rPr>
        <w:fldChar w:fldCharType="begin"/>
      </w:r>
      <w:r w:rsidR="00B23701">
        <w:rPr>
          <w:noProof/>
        </w:rPr>
        <w:instrText xml:space="preserve"> PAGEREF _Toc471384459 \h </w:instrText>
      </w:r>
      <w:r w:rsidR="00B23701">
        <w:rPr>
          <w:noProof/>
        </w:rPr>
      </w:r>
      <w:r w:rsidR="00B23701">
        <w:rPr>
          <w:noProof/>
        </w:rPr>
        <w:fldChar w:fldCharType="separate"/>
      </w:r>
      <w:r w:rsidR="00B23701">
        <w:rPr>
          <w:noProof/>
        </w:rPr>
        <w:t>6</w:t>
      </w:r>
      <w:r w:rsidR="00B23701">
        <w:rPr>
          <w:noProof/>
        </w:rPr>
        <w:fldChar w:fldCharType="end"/>
      </w:r>
    </w:p>
    <w:p w14:paraId="1AFE6C6A" w14:textId="77777777" w:rsidR="00D36983" w:rsidRPr="00093294" w:rsidRDefault="00D36983" w:rsidP="00D36983">
      <w:r w:rsidRPr="00093294">
        <w:fldChar w:fldCharType="end"/>
      </w:r>
    </w:p>
    <w:p w14:paraId="2D91D821" w14:textId="77777777" w:rsidR="00EB6F3C" w:rsidRPr="00093294" w:rsidRDefault="00EB6F3C" w:rsidP="00883AE3"/>
    <w:p w14:paraId="4F1D379D"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2EEB62C5" w14:textId="77777777" w:rsidR="00465491" w:rsidRPr="00093294" w:rsidRDefault="00465491" w:rsidP="00465491">
      <w:pPr>
        <w:pStyle w:val="Forward"/>
      </w:pPr>
      <w:bookmarkStart w:id="13" w:name="_Toc419881195"/>
      <w:r w:rsidRPr="00093294">
        <w:lastRenderedPageBreak/>
        <w:t>FOREWORD</w:t>
      </w:r>
      <w:bookmarkEnd w:id="13"/>
    </w:p>
    <w:p w14:paraId="1738E627" w14:textId="1C31FF23" w:rsidR="0010151D" w:rsidRPr="00933831" w:rsidRDefault="0010151D" w:rsidP="0010151D">
      <w:pPr>
        <w:pStyle w:val="BodyText"/>
        <w:rPr>
          <w:rFonts w:cs="Arial"/>
          <w:lang w:eastAsia="de-DE"/>
        </w:rPr>
      </w:pPr>
      <w:r w:rsidRPr="00933831">
        <w:rPr>
          <w:rFonts w:cs="Arial"/>
          <w:lang w:eastAsia="de-DE"/>
        </w:rPr>
        <w:t xml:space="preserve">The International Association of Marine Aids to Navigation and Lighthouse Authorities (IALA) recognises that training in all aspects of </w:t>
      </w:r>
      <w:r w:rsidR="001C464B">
        <w:rPr>
          <w:rFonts w:cs="Arial"/>
          <w:lang w:eastAsia="de-DE"/>
        </w:rPr>
        <w:t xml:space="preserve">Marine </w:t>
      </w:r>
      <w:r w:rsidRPr="00933831">
        <w:rPr>
          <w:rFonts w:cs="Arial"/>
          <w:lang w:eastAsia="de-DE"/>
        </w:rPr>
        <w:t>Aids to Navigation (AtoN) service delivery, from inception through installation and maintenance to replacement or removal at the end of a planned life-cycle, is critical to the consistent provision of that AtoN service.</w:t>
      </w:r>
    </w:p>
    <w:p w14:paraId="7CE21DB0" w14:textId="19322A25" w:rsidR="0010151D" w:rsidRPr="00933831" w:rsidRDefault="0010151D" w:rsidP="0010151D">
      <w:pPr>
        <w:pStyle w:val="BodyText"/>
        <w:rPr>
          <w:rFonts w:cs="Arial"/>
          <w:lang w:eastAsia="de-DE"/>
        </w:rPr>
      </w:pPr>
      <w:r w:rsidRPr="00933831">
        <w:rPr>
          <w:rFonts w:cs="Arial"/>
          <w:lang w:eastAsia="de-DE"/>
        </w:rPr>
        <w:t xml:space="preserve">Taking into account that under the SOLAS Convention, Chapter </w:t>
      </w:r>
      <w:del w:id="14" w:author="Jillian Carson-Jackson" w:date="2017-09-21T15:19:00Z">
        <w:r w:rsidRPr="00933831" w:rsidDel="00A117F1">
          <w:rPr>
            <w:rFonts w:cs="Arial"/>
            <w:lang w:eastAsia="de-DE"/>
          </w:rPr>
          <w:delText>5</w:delText>
        </w:r>
      </w:del>
      <w:ins w:id="15" w:author="Jillian Carson-Jackson" w:date="2017-09-21T15:19:00Z">
        <w:r w:rsidR="00A117F1">
          <w:rPr>
            <w:rFonts w:cs="Arial"/>
            <w:lang w:eastAsia="de-DE"/>
          </w:rPr>
          <w:t>V</w:t>
        </w:r>
      </w:ins>
      <w:r w:rsidRPr="00933831">
        <w:rPr>
          <w:rFonts w:cs="Arial"/>
          <w:lang w:eastAsia="de-DE"/>
        </w:rPr>
        <w:t xml:space="preserve">,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w:t>
      </w:r>
      <w:ins w:id="16" w:author="Gerardine Delanoye" w:date="2017-07-27T14:14:00Z">
        <w:r w:rsidR="0014523E">
          <w:rPr>
            <w:rFonts w:cs="Arial"/>
            <w:lang w:eastAsia="de-DE"/>
          </w:rPr>
          <w:t>R0141</w:t>
        </w:r>
      </w:ins>
      <w:del w:id="17" w:author="Gerardine Delanoye" w:date="2017-07-27T14:14:00Z">
        <w:r w:rsidRPr="00933831" w:rsidDel="0014523E">
          <w:rPr>
            <w:rFonts w:cs="Arial"/>
            <w:lang w:eastAsia="de-DE"/>
          </w:rPr>
          <w:delText>E-141</w:delText>
        </w:r>
      </w:del>
      <w:r w:rsidRPr="00933831">
        <w:rPr>
          <w:rFonts w:cs="Arial"/>
          <w:lang w:eastAsia="de-DE"/>
        </w:rPr>
        <w:t xml:space="preserve"> on Standards for Training and Certification of AtoN personnel.</w:t>
      </w:r>
    </w:p>
    <w:p w14:paraId="0999D9A2" w14:textId="57A96A2B" w:rsidR="0010151D" w:rsidRPr="00933831" w:rsidRDefault="0010151D" w:rsidP="0010151D">
      <w:pPr>
        <w:pStyle w:val="BodyText"/>
        <w:rPr>
          <w:rFonts w:cs="Arial"/>
          <w:lang w:eastAsia="de-DE"/>
        </w:rPr>
      </w:pPr>
      <w:r w:rsidRPr="00933831">
        <w:rPr>
          <w:rFonts w:cs="Arial"/>
          <w:lang w:eastAsia="de-DE"/>
        </w:rPr>
        <w:t>IALA Committees</w:t>
      </w:r>
      <w:ins w:id="18" w:author="Jillian Carson-Jackson" w:date="2017-09-21T15:20:00Z">
        <w:r w:rsidR="00A117F1">
          <w:rPr>
            <w:rFonts w:cs="Arial"/>
            <w:lang w:eastAsia="de-DE"/>
          </w:rPr>
          <w:t>,</w:t>
        </w:r>
      </w:ins>
      <w:r w:rsidRPr="00933831">
        <w:rPr>
          <w:rFonts w:cs="Arial"/>
          <w:lang w:eastAsia="de-DE"/>
        </w:rPr>
        <w:t xml:space="preserve"> working closely with the IALA World</w:t>
      </w:r>
      <w:r w:rsidR="00AB7C61">
        <w:rPr>
          <w:rFonts w:cs="Arial"/>
          <w:lang w:eastAsia="de-DE"/>
        </w:rPr>
        <w:t>-</w:t>
      </w:r>
      <w:r w:rsidRPr="00933831">
        <w:rPr>
          <w:rFonts w:cs="Arial"/>
          <w:lang w:eastAsia="de-DE"/>
        </w:rPr>
        <w:t>Wide Academy</w:t>
      </w:r>
      <w:ins w:id="19" w:author="Jillian Carson-Jackson" w:date="2017-09-21T15:20:00Z">
        <w:r w:rsidR="00A117F1">
          <w:rPr>
            <w:rFonts w:cs="Arial"/>
            <w:lang w:eastAsia="de-DE"/>
          </w:rPr>
          <w:t>,</w:t>
        </w:r>
      </w:ins>
      <w:r w:rsidRPr="00933831">
        <w:rPr>
          <w:rFonts w:cs="Arial"/>
          <w:lang w:eastAsia="de-DE"/>
        </w:rPr>
        <w:t xml:space="preserve"> have developed a series of model courses for AtoN personnel having </w:t>
      </w:r>
      <w:r w:rsidR="00EC6C86">
        <w:rPr>
          <w:rFonts w:cs="Arial"/>
          <w:lang w:eastAsia="de-DE"/>
        </w:rPr>
        <w:t xml:space="preserve">Recommendation </w:t>
      </w:r>
      <w:ins w:id="20" w:author="Gerardine Delanoye" w:date="2017-07-27T14:14:00Z">
        <w:r w:rsidR="0014523E">
          <w:rPr>
            <w:rFonts w:cs="Arial"/>
            <w:lang w:eastAsia="de-DE"/>
          </w:rPr>
          <w:t>R0141</w:t>
        </w:r>
      </w:ins>
      <w:del w:id="21" w:author="Gerardine Delanoye" w:date="2017-07-27T14:14:00Z">
        <w:r w:rsidRPr="00933831" w:rsidDel="0014523E">
          <w:rPr>
            <w:rFonts w:cs="Arial"/>
            <w:lang w:eastAsia="de-DE"/>
          </w:rPr>
          <w:delText>E-141</w:delText>
        </w:r>
      </w:del>
      <w:r w:rsidRPr="00933831">
        <w:rPr>
          <w:rFonts w:cs="Arial"/>
          <w:lang w:eastAsia="de-DE"/>
        </w:rPr>
        <w:t xml:space="preserve"> Level 2 technician functions.  This model course on</w:t>
      </w:r>
      <w:ins w:id="22" w:author="Gerardine Delanoye" w:date="2017-07-27T15:22:00Z">
        <w:r w:rsidR="008266A8">
          <w:rPr>
            <w:rFonts w:cs="Arial"/>
            <w:lang w:eastAsia="de-DE"/>
          </w:rPr>
          <w:t xml:space="preserve"> </w:t>
        </w:r>
      </w:ins>
      <w:del w:id="23" w:author="Gerardine Delanoye" w:date="2017-07-27T15:22:00Z">
        <w:r w:rsidRPr="00933831" w:rsidDel="008266A8">
          <w:rPr>
            <w:rFonts w:cs="Arial"/>
            <w:lang w:eastAsia="de-DE"/>
          </w:rPr>
          <w:delText xml:space="preserve"> </w:delText>
        </w:r>
      </w:del>
      <w:r w:rsidR="008266A8">
        <w:rPr>
          <w:rFonts w:cs="Arial"/>
          <w:lang w:eastAsia="de-DE"/>
        </w:rPr>
        <w:t>AIS</w:t>
      </w:r>
      <w:ins w:id="24" w:author="Jillian Carson-Jackson" w:date="2017-09-21T15:20:00Z">
        <w:r w:rsidR="00A117F1">
          <w:rPr>
            <w:rFonts w:cs="Arial"/>
            <w:lang w:eastAsia="de-DE"/>
          </w:rPr>
          <w:t xml:space="preserve"> </w:t>
        </w:r>
      </w:ins>
      <w:del w:id="25" w:author="Jillian Carson-Jackson" w:date="2017-09-21T15:20:00Z">
        <w:r w:rsidR="008266A8" w:rsidDel="00A117F1">
          <w:rPr>
            <w:rFonts w:cs="Arial"/>
            <w:lang w:eastAsia="de-DE"/>
          </w:rPr>
          <w:delText>-</w:delText>
        </w:r>
      </w:del>
      <w:r w:rsidR="008266A8">
        <w:rPr>
          <w:rFonts w:cs="Arial"/>
          <w:lang w:eastAsia="de-DE"/>
        </w:rPr>
        <w:t>AtoN Operations</w:t>
      </w:r>
      <w:del w:id="26" w:author="Jillian Carson-Jackson" w:date="2017-09-21T15:20:00Z">
        <w:r w:rsidR="008266A8" w:rsidDel="00A117F1">
          <w:rPr>
            <w:rFonts w:cs="Arial"/>
            <w:lang w:eastAsia="de-DE"/>
          </w:rPr>
          <w:delText xml:space="preserve"> </w:delText>
        </w:r>
      </w:del>
      <w:r w:rsidRPr="00933831">
        <w:rPr>
          <w:rFonts w:cs="Arial"/>
          <w:lang w:eastAsia="de-DE"/>
        </w:rPr>
        <w:t xml:space="preserve"> should be read in conjunction with the Training Overview Document IALA WWA.L2.0 which contains standard guidance for the conduct of all Level 2 model courses</w:t>
      </w:r>
    </w:p>
    <w:p w14:paraId="6E3ED685" w14:textId="7BFE5F7B" w:rsidR="00465491" w:rsidRPr="00093294" w:rsidRDefault="0010151D" w:rsidP="0010151D">
      <w:pPr>
        <w:pStyle w:val="BodyText"/>
      </w:pPr>
      <w:r w:rsidRPr="00933831">
        <w:rPr>
          <w:rFonts w:cs="Arial"/>
          <w:lang w:eastAsia="de-DE"/>
        </w:rPr>
        <w:t>This model course is intended to provide national members</w:t>
      </w:r>
      <w:ins w:id="27" w:author="Jillian Carson-Jackson" w:date="2017-09-21T15:20:00Z">
        <w:r w:rsidR="00A117F1">
          <w:rPr>
            <w:rFonts w:cs="Arial"/>
            <w:lang w:eastAsia="de-DE"/>
          </w:rPr>
          <w:t>,</w:t>
        </w:r>
      </w:ins>
      <w:r w:rsidRPr="00933831">
        <w:rPr>
          <w:rFonts w:cs="Arial"/>
          <w:lang w:eastAsia="de-DE"/>
        </w:rPr>
        <w:t xml:space="preserve"> and other appropriate authorities charged with the provision of AtoN services</w:t>
      </w:r>
      <w:ins w:id="28" w:author="Jillian Carson-Jackson" w:date="2017-09-21T15:20:00Z">
        <w:r w:rsidR="00A117F1">
          <w:rPr>
            <w:rFonts w:cs="Arial"/>
            <w:lang w:eastAsia="de-DE"/>
          </w:rPr>
          <w:t>,</w:t>
        </w:r>
      </w:ins>
      <w:r w:rsidRPr="00933831">
        <w:rPr>
          <w:rFonts w:cs="Arial"/>
          <w:lang w:eastAsia="de-DE"/>
        </w:rPr>
        <w:t xml:space="preserve"> with specific guidance on the training of AtoN technicians in </w:t>
      </w:r>
      <w:r w:rsidR="008266A8" w:rsidRPr="008266A8">
        <w:rPr>
          <w:rFonts w:cs="Arial"/>
          <w:lang w:eastAsia="de-DE"/>
        </w:rPr>
        <w:t>AIS</w:t>
      </w:r>
      <w:ins w:id="29" w:author="Jillian Carson-Jackson" w:date="2017-09-21T15:20:00Z">
        <w:r w:rsidR="00A117F1">
          <w:rPr>
            <w:rFonts w:cs="Arial"/>
            <w:lang w:eastAsia="de-DE"/>
          </w:rPr>
          <w:t xml:space="preserve"> </w:t>
        </w:r>
      </w:ins>
      <w:del w:id="30" w:author="Jillian Carson-Jackson" w:date="2017-09-21T15:20:00Z">
        <w:r w:rsidR="008266A8" w:rsidRPr="008266A8" w:rsidDel="00A117F1">
          <w:rPr>
            <w:rFonts w:cs="Arial"/>
            <w:lang w:eastAsia="de-DE"/>
          </w:rPr>
          <w:delText>-</w:delText>
        </w:r>
      </w:del>
      <w:r w:rsidR="008266A8" w:rsidRPr="008266A8">
        <w:rPr>
          <w:rFonts w:cs="Arial"/>
          <w:lang w:eastAsia="de-DE"/>
        </w:rPr>
        <w:t>AtoN Operations</w:t>
      </w:r>
      <w:del w:id="31" w:author="Jillian Carson-Jackson" w:date="2017-09-21T15:21:00Z">
        <w:r w:rsidR="008266A8" w:rsidRPr="008266A8" w:rsidDel="00A117F1">
          <w:rPr>
            <w:rFonts w:cs="Arial"/>
            <w:lang w:eastAsia="de-DE"/>
          </w:rPr>
          <w:delText xml:space="preserve"> </w:delText>
        </w:r>
      </w:del>
      <w:r w:rsidRPr="00933831">
        <w:rPr>
          <w:rFonts w:cs="Arial"/>
          <w:lang w:eastAsia="de-DE"/>
        </w:rPr>
        <w:t>.  Assistance in implementing this and other model courses may be obtained from the IALA World</w:t>
      </w:r>
      <w:ins w:id="32" w:author="Gerardine Delanoye" w:date="2017-07-27T14:15:00Z">
        <w:r w:rsidR="0014523E">
          <w:rPr>
            <w:rFonts w:cs="Arial"/>
            <w:lang w:eastAsia="de-DE"/>
          </w:rPr>
          <w:t>-</w:t>
        </w:r>
      </w:ins>
      <w:del w:id="33" w:author="Gerardine Delanoye" w:date="2017-07-27T14:14:00Z">
        <w:r w:rsidRPr="00933831" w:rsidDel="0014523E">
          <w:rPr>
            <w:rFonts w:cs="Arial"/>
            <w:lang w:eastAsia="de-DE"/>
          </w:rPr>
          <w:delText xml:space="preserve"> </w:delText>
        </w:r>
      </w:del>
      <w:r w:rsidRPr="00933831">
        <w:rPr>
          <w:rFonts w:cs="Arial"/>
          <w:lang w:eastAsia="de-DE"/>
        </w:rPr>
        <w:t>Wide Academy at the following address:</w:t>
      </w:r>
    </w:p>
    <w:p w14:paraId="7BB88EC5" w14:textId="77777777" w:rsidR="00D95BDA" w:rsidRPr="00093294" w:rsidRDefault="00D95BDA" w:rsidP="00465491">
      <w:pPr>
        <w:pStyle w:val="BodyText"/>
      </w:pPr>
    </w:p>
    <w:p w14:paraId="724A0F7A" w14:textId="77777777" w:rsidR="00D95BDA" w:rsidRDefault="00D95BDA" w:rsidP="00465491">
      <w:pPr>
        <w:pStyle w:val="BodyText"/>
      </w:pPr>
    </w:p>
    <w:p w14:paraId="1E40BB86" w14:textId="77777777" w:rsidR="00380F03" w:rsidRPr="00093294" w:rsidRDefault="00380F03" w:rsidP="00465491">
      <w:pPr>
        <w:pStyle w:val="BodyText"/>
      </w:pPr>
    </w:p>
    <w:p w14:paraId="3466D56D"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681696F4"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45A9FF1C" w14:textId="77777777" w:rsidR="00380F03" w:rsidRPr="00B764ED" w:rsidRDefault="00380F03" w:rsidP="00380F03">
      <w:pPr>
        <w:pStyle w:val="BodyText"/>
        <w:tabs>
          <w:tab w:val="left" w:pos="6521"/>
          <w:tab w:val="left" w:pos="7513"/>
        </w:tabs>
        <w:spacing w:after="0"/>
        <w:rPr>
          <w:lang w:val="fr-FR" w:eastAsia="de-DE"/>
        </w:rPr>
      </w:pPr>
      <w:r w:rsidRPr="00B764ED">
        <w:rPr>
          <w:lang w:val="fr-FR" w:eastAsia="de-DE"/>
        </w:rPr>
        <w:t xml:space="preserve">10 rue des </w:t>
      </w:r>
      <w:proofErr w:type="spellStart"/>
      <w:r w:rsidRPr="00B764ED">
        <w:rPr>
          <w:lang w:val="fr-FR" w:eastAsia="de-DE"/>
        </w:rPr>
        <w:t>Gaudines</w:t>
      </w:r>
      <w:proofErr w:type="spellEnd"/>
      <w:r w:rsidRPr="00B764ED">
        <w:rPr>
          <w:lang w:val="fr-FR" w:eastAsia="de-DE"/>
        </w:rPr>
        <w:tab/>
        <w:t>Fax:</w:t>
      </w:r>
      <w:r w:rsidRPr="00B764ED">
        <w:rPr>
          <w:lang w:val="fr-FR" w:eastAsia="de-DE"/>
        </w:rPr>
        <w:tab/>
        <w:t>(+) 33 1 34 51 82 05</w:t>
      </w:r>
    </w:p>
    <w:p w14:paraId="25ACA14D" w14:textId="77777777" w:rsidR="00380F03" w:rsidRPr="00B764ED" w:rsidRDefault="00380F03" w:rsidP="00380F03">
      <w:pPr>
        <w:pStyle w:val="BodyText"/>
        <w:tabs>
          <w:tab w:val="left" w:pos="6521"/>
          <w:tab w:val="left" w:pos="7513"/>
        </w:tabs>
        <w:spacing w:after="0"/>
        <w:rPr>
          <w:lang w:val="fr-FR"/>
        </w:rPr>
      </w:pPr>
      <w:r w:rsidRPr="00B764ED">
        <w:rPr>
          <w:lang w:val="fr-FR" w:eastAsia="de-DE"/>
        </w:rPr>
        <w:t>78100 Saint Germain-en-Laye</w:t>
      </w:r>
      <w:r w:rsidRPr="00B764ED">
        <w:rPr>
          <w:lang w:val="fr-FR" w:eastAsia="de-DE"/>
        </w:rPr>
        <w:tab/>
        <w:t>e-mail:</w:t>
      </w:r>
      <w:r w:rsidRPr="00B764ED">
        <w:rPr>
          <w:lang w:val="fr-FR" w:eastAsia="de-DE"/>
        </w:rPr>
        <w:tab/>
      </w:r>
      <w:hyperlink r:id="rId13" w:history="1">
        <w:r w:rsidRPr="00B764ED">
          <w:rPr>
            <w:rStyle w:val="Hyperlink"/>
            <w:rFonts w:eastAsia="Calibri"/>
            <w:lang w:val="fr-FR"/>
          </w:rPr>
          <w:t>academy@iala-aism.org</w:t>
        </w:r>
      </w:hyperlink>
    </w:p>
    <w:p w14:paraId="6AB4CF6D" w14:textId="77777777" w:rsidR="00380F03" w:rsidRPr="00B764ED" w:rsidRDefault="00380F03" w:rsidP="00380F03">
      <w:pPr>
        <w:pStyle w:val="BodyText"/>
        <w:tabs>
          <w:tab w:val="left" w:pos="6521"/>
          <w:tab w:val="left" w:pos="7513"/>
        </w:tabs>
        <w:rPr>
          <w:rStyle w:val="Hyperlink"/>
          <w:rFonts w:cs="Arial"/>
          <w:lang w:val="fr-FR" w:eastAsia="de-DE"/>
        </w:rPr>
      </w:pPr>
      <w:r w:rsidRPr="00B764ED">
        <w:rPr>
          <w:lang w:val="fr-FR" w:eastAsia="de-DE"/>
        </w:rPr>
        <w:t>France</w:t>
      </w:r>
      <w:r w:rsidRPr="00B764ED">
        <w:rPr>
          <w:lang w:val="fr-FR" w:eastAsia="de-DE"/>
        </w:rPr>
        <w:tab/>
        <w:t>Internet:</w:t>
      </w:r>
      <w:r w:rsidRPr="00B764ED">
        <w:rPr>
          <w:lang w:val="fr-FR" w:eastAsia="de-DE"/>
        </w:rPr>
        <w:tab/>
      </w:r>
      <w:hyperlink r:id="rId14" w:history="1">
        <w:r w:rsidRPr="00B764ED">
          <w:rPr>
            <w:rStyle w:val="Hyperlink"/>
            <w:rFonts w:cs="Arial"/>
            <w:lang w:val="fr-FR" w:eastAsia="de-DE"/>
          </w:rPr>
          <w:t>www.iala-aism.org</w:t>
        </w:r>
      </w:hyperlink>
    </w:p>
    <w:p w14:paraId="35867B3D" w14:textId="77777777" w:rsidR="00465491" w:rsidRPr="00B764ED" w:rsidRDefault="00465491" w:rsidP="00AC1940">
      <w:pPr>
        <w:pStyle w:val="BodyText"/>
        <w:tabs>
          <w:tab w:val="left" w:pos="6521"/>
          <w:tab w:val="left" w:pos="7513"/>
        </w:tabs>
        <w:rPr>
          <w:lang w:val="fr-FR"/>
        </w:rPr>
      </w:pPr>
      <w:r w:rsidRPr="00B764ED">
        <w:rPr>
          <w:lang w:val="fr-FR"/>
        </w:rPr>
        <w:br w:type="page"/>
      </w:r>
    </w:p>
    <w:p w14:paraId="0332A98E" w14:textId="77777777" w:rsidR="00465491" w:rsidRPr="00093294" w:rsidRDefault="00513460" w:rsidP="00513460">
      <w:pPr>
        <w:pStyle w:val="Part"/>
      </w:pPr>
      <w:bookmarkStart w:id="34" w:name="_Toc442348085"/>
      <w:bookmarkStart w:id="35" w:name="_Toc471384416"/>
      <w:r w:rsidRPr="00093294">
        <w:lastRenderedPageBreak/>
        <w:t xml:space="preserve">- </w:t>
      </w:r>
      <w:r w:rsidR="007D747F" w:rsidRPr="00093294">
        <w:rPr>
          <w:caps w:val="0"/>
        </w:rPr>
        <w:t>COURSE OVERVIEW</w:t>
      </w:r>
      <w:bookmarkEnd w:id="34"/>
      <w:bookmarkEnd w:id="35"/>
    </w:p>
    <w:p w14:paraId="499F709F" w14:textId="77777777" w:rsidR="00465491" w:rsidRPr="00093294" w:rsidRDefault="0010151D" w:rsidP="00665C35">
      <w:pPr>
        <w:pStyle w:val="Heading1"/>
        <w:numPr>
          <w:ilvl w:val="0"/>
          <w:numId w:val="19"/>
        </w:numPr>
      </w:pPr>
      <w:bookmarkStart w:id="36" w:name="_Toc471384417"/>
      <w:r>
        <w:t>SCOPE</w:t>
      </w:r>
      <w:bookmarkEnd w:id="36"/>
    </w:p>
    <w:p w14:paraId="04B05AE9" w14:textId="77777777" w:rsidR="00465491" w:rsidRPr="00093294" w:rsidRDefault="00465491" w:rsidP="00465491">
      <w:pPr>
        <w:pStyle w:val="Heading1separatationline"/>
      </w:pPr>
    </w:p>
    <w:p w14:paraId="7C9C4A46" w14:textId="5E203B71" w:rsidR="00FA458E" w:rsidRPr="00FA458E" w:rsidRDefault="00FA458E" w:rsidP="00FA458E">
      <w:pPr>
        <w:pStyle w:val="BodyText"/>
      </w:pPr>
      <w:r w:rsidRPr="00FA458E">
        <w:t>This course is intended to provide technicians with the theoretical training necessary to have a basic understanding of the principles of operation of AIS</w:t>
      </w:r>
      <w:ins w:id="37" w:author="Jillian Carson-Jackson" w:date="2017-09-21T15:21:00Z">
        <w:r w:rsidR="00A117F1">
          <w:t xml:space="preserve"> </w:t>
        </w:r>
      </w:ins>
      <w:del w:id="38" w:author="Jillian Carson-Jackson" w:date="2017-09-21T15:21:00Z">
        <w:r w:rsidRPr="00FA458E" w:rsidDel="00A117F1">
          <w:delText>-</w:delText>
        </w:r>
      </w:del>
      <w:r w:rsidRPr="00FA458E">
        <w:t>AtoN.</w:t>
      </w:r>
    </w:p>
    <w:p w14:paraId="12DA5106" w14:textId="316AE336" w:rsidR="00465491" w:rsidRPr="00093294" w:rsidRDefault="00FA458E" w:rsidP="00FA458E">
      <w:pPr>
        <w:pStyle w:val="BodyText"/>
      </w:pPr>
      <w:r w:rsidRPr="00FA458E">
        <w:t>This introductory course is intended to be supported by further training modules on theoretical aspects of AIS</w:t>
      </w:r>
      <w:ins w:id="39" w:author="Jillian Carson-Jackson" w:date="2017-09-21T15:21:00Z">
        <w:r w:rsidR="00A117F1">
          <w:t xml:space="preserve"> </w:t>
        </w:r>
      </w:ins>
      <w:del w:id="40" w:author="Jillian Carson-Jackson" w:date="2017-09-21T15:21:00Z">
        <w:r w:rsidRPr="00FA458E" w:rsidDel="00A117F1">
          <w:delText>-</w:delText>
        </w:r>
      </w:del>
      <w:r w:rsidRPr="00FA458E">
        <w:t xml:space="preserve">AtoN Operations. </w:t>
      </w:r>
      <w:r>
        <w:t xml:space="preserve"> </w:t>
      </w:r>
      <w:r w:rsidRPr="00FA458E">
        <w:t>Details of these supporting model courses can be found in the Level 2 Technician training overview document IALA WWA L2.0.</w:t>
      </w:r>
    </w:p>
    <w:p w14:paraId="5C6314BE" w14:textId="77777777" w:rsidR="00D2697A" w:rsidRDefault="0010151D" w:rsidP="0010151D">
      <w:pPr>
        <w:pStyle w:val="Heading1"/>
      </w:pPr>
      <w:bookmarkStart w:id="41" w:name="_Toc471384418"/>
      <w:r>
        <w:rPr>
          <w:caps w:val="0"/>
        </w:rPr>
        <w:t>OBJECTIVE</w:t>
      </w:r>
      <w:bookmarkEnd w:id="41"/>
    </w:p>
    <w:p w14:paraId="601F9463" w14:textId="77777777" w:rsidR="0010151D" w:rsidRDefault="0010151D" w:rsidP="0010151D">
      <w:pPr>
        <w:pStyle w:val="Heading1separatationline"/>
      </w:pPr>
    </w:p>
    <w:p w14:paraId="368C923A" w14:textId="46F4D8B3" w:rsidR="0010151D" w:rsidRPr="0010151D" w:rsidRDefault="00FA458E" w:rsidP="0010151D">
      <w:pPr>
        <w:pStyle w:val="BodyText"/>
      </w:pPr>
      <w:r w:rsidRPr="00FA458E">
        <w:t xml:space="preserve">Upon successful completion of this course, participants will have acquired sufficient knowledge and skill to understand the principles of operation of AIS </w:t>
      </w:r>
      <w:ins w:id="42" w:author="Jillian Carson-Jackson" w:date="2017-09-21T15:22:00Z">
        <w:r w:rsidR="00A117F1">
          <w:t xml:space="preserve">and AIS AtoN </w:t>
        </w:r>
      </w:ins>
      <w:r w:rsidRPr="00FA458E">
        <w:t>within their organisations.</w:t>
      </w:r>
    </w:p>
    <w:p w14:paraId="49D28300" w14:textId="77777777" w:rsidR="0010151D" w:rsidRDefault="0010151D" w:rsidP="0010151D">
      <w:pPr>
        <w:pStyle w:val="Heading1"/>
      </w:pPr>
      <w:bookmarkStart w:id="43" w:name="_Toc471384419"/>
      <w:r>
        <w:t>COURSE OUTLINE</w:t>
      </w:r>
      <w:bookmarkEnd w:id="43"/>
    </w:p>
    <w:p w14:paraId="2BF87F3A" w14:textId="77777777" w:rsidR="0010151D" w:rsidRDefault="0010151D" w:rsidP="0010151D">
      <w:pPr>
        <w:pStyle w:val="Heading1separatationline"/>
      </w:pPr>
    </w:p>
    <w:p w14:paraId="7735A0F2" w14:textId="73048EF0" w:rsidR="002A689F" w:rsidRPr="0010151D" w:rsidRDefault="00FA458E" w:rsidP="0010151D">
      <w:pPr>
        <w:pStyle w:val="BodyText"/>
      </w:pPr>
      <w:r w:rsidRPr="00BC22E9">
        <w:t xml:space="preserve">This course is intended to cover the knowledge required for a technician to </w:t>
      </w:r>
      <w:r>
        <w:t>understand the principles of operation of AIS</w:t>
      </w:r>
      <w:ins w:id="44" w:author="Jillian Carson-Jackson" w:date="2017-09-21T15:22:00Z">
        <w:r w:rsidR="00A117F1">
          <w:t xml:space="preserve"> </w:t>
        </w:r>
      </w:ins>
      <w:del w:id="45" w:author="Jillian Carson-Jackson" w:date="2017-09-21T15:22:00Z">
        <w:r w:rsidDel="00A117F1">
          <w:delText>-</w:delText>
        </w:r>
      </w:del>
      <w:r>
        <w:t xml:space="preserve">AtoN.  </w:t>
      </w:r>
      <w:r w:rsidRPr="00BC22E9">
        <w:t xml:space="preserve">The complete course </w:t>
      </w:r>
      <w:r>
        <w:t>comprises 5</w:t>
      </w:r>
      <w:r w:rsidRPr="00BC22E9">
        <w:t xml:space="preserve"> </w:t>
      </w:r>
      <w:r>
        <w:t xml:space="preserve">classroom </w:t>
      </w:r>
      <w:r w:rsidRPr="00BC22E9">
        <w:t xml:space="preserve">modules, each of which deals with a specific subject </w:t>
      </w:r>
      <w:r>
        <w:t>covering aspects of AIS</w:t>
      </w:r>
      <w:ins w:id="46" w:author="Jillian Carson-Jackson" w:date="2017-09-21T15:22:00Z">
        <w:r w:rsidR="00A117F1">
          <w:t xml:space="preserve"> </w:t>
        </w:r>
      </w:ins>
      <w:del w:id="47" w:author="Jillian Carson-Jackson" w:date="2017-09-21T15:22:00Z">
        <w:r w:rsidDel="00A117F1">
          <w:delText>-</w:delText>
        </w:r>
      </w:del>
      <w:r>
        <w:t xml:space="preserve">AtoN operations.  </w:t>
      </w:r>
      <w:r w:rsidRPr="00BC22E9">
        <w:t>Each module begins by stating its scope and aims, and then provides a teaching syllabus.</w:t>
      </w:r>
    </w:p>
    <w:p w14:paraId="5F6C4BB0" w14:textId="77777777" w:rsidR="0010151D" w:rsidRDefault="0010151D" w:rsidP="0010151D">
      <w:pPr>
        <w:pStyle w:val="Heading1"/>
      </w:pPr>
      <w:bookmarkStart w:id="48" w:name="_Toc471384420"/>
      <w:r>
        <w:t>TEACHING MODULES</w:t>
      </w:r>
      <w:bookmarkEnd w:id="48"/>
    </w:p>
    <w:p w14:paraId="58A08ECE" w14:textId="77777777" w:rsidR="0010151D" w:rsidRDefault="0010151D" w:rsidP="0010151D">
      <w:pPr>
        <w:pStyle w:val="Heading1separatationline"/>
      </w:pPr>
    </w:p>
    <w:p w14:paraId="229355F2" w14:textId="77777777" w:rsidR="0010151D" w:rsidRDefault="0010151D" w:rsidP="00EA4259">
      <w:pPr>
        <w:pStyle w:val="Tablecaption"/>
        <w:jc w:val="center"/>
      </w:pPr>
      <w:bookmarkStart w:id="49" w:name="_Toc471384459"/>
      <w:r>
        <w:t>Table of Teaching Modules</w:t>
      </w:r>
      <w:bookmarkEnd w:id="49"/>
    </w:p>
    <w:tbl>
      <w:tblPr>
        <w:tblW w:w="8949" w:type="dxa"/>
        <w:jc w:val="center"/>
        <w:tblLayout w:type="fixed"/>
        <w:tblLook w:val="0000" w:firstRow="0" w:lastRow="0" w:firstColumn="0" w:lastColumn="0" w:noHBand="0" w:noVBand="0"/>
      </w:tblPr>
      <w:tblGrid>
        <w:gridCol w:w="3124"/>
        <w:gridCol w:w="1296"/>
        <w:gridCol w:w="4529"/>
      </w:tblGrid>
      <w:tr w:rsidR="00EA4259" w:rsidRPr="001A35C8" w14:paraId="0650BFBC" w14:textId="77777777" w:rsidTr="00EF531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954E7FB"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19542B1A"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4D0650A6" w14:textId="77777777" w:rsidR="00EA4259" w:rsidRPr="0081138A" w:rsidRDefault="00EA4259" w:rsidP="00EA4259">
            <w:pPr>
              <w:pStyle w:val="Tableheading"/>
            </w:pPr>
            <w:r w:rsidRPr="0081138A">
              <w:t>Overview</w:t>
            </w:r>
          </w:p>
        </w:tc>
      </w:tr>
      <w:tr w:rsidR="00EA4259" w:rsidRPr="001A35C8" w14:paraId="7F69499C"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2D83116" w14:textId="77777777" w:rsidR="00EA4259" w:rsidRPr="005A5150" w:rsidRDefault="00FA458E" w:rsidP="00EA4259">
            <w:pPr>
              <w:pStyle w:val="Tabletext"/>
            </w:pPr>
            <w:r w:rsidRPr="00FA458E">
              <w:t>Purpose &amp; Principles of AIS</w:t>
            </w:r>
          </w:p>
        </w:tc>
        <w:tc>
          <w:tcPr>
            <w:tcW w:w="1296" w:type="dxa"/>
            <w:tcBorders>
              <w:top w:val="single" w:sz="6" w:space="0" w:color="000000"/>
              <w:left w:val="single" w:sz="4" w:space="0" w:color="000000"/>
              <w:bottom w:val="single" w:sz="4" w:space="0" w:color="000000"/>
              <w:right w:val="single" w:sz="4" w:space="0" w:color="000000"/>
            </w:tcBorders>
            <w:vAlign w:val="center"/>
          </w:tcPr>
          <w:p w14:paraId="1AE01620" w14:textId="77777777" w:rsidR="00EA4259" w:rsidRPr="005A5150" w:rsidRDefault="00FA458E" w:rsidP="00EA4259">
            <w:pPr>
              <w:pStyle w:val="Tabletext"/>
              <w:jc w:val="center"/>
            </w:pPr>
            <w:r>
              <w:t>6</w:t>
            </w:r>
            <w:r w:rsidR="00EA4259">
              <w:t>.0</w:t>
            </w:r>
          </w:p>
        </w:tc>
        <w:tc>
          <w:tcPr>
            <w:tcW w:w="4529" w:type="dxa"/>
            <w:tcBorders>
              <w:top w:val="single" w:sz="6" w:space="0" w:color="000000"/>
              <w:left w:val="single" w:sz="4" w:space="0" w:color="000000"/>
              <w:bottom w:val="single" w:sz="4" w:space="0" w:color="000000"/>
              <w:right w:val="single" w:sz="4" w:space="0" w:color="000000"/>
            </w:tcBorders>
          </w:tcPr>
          <w:p w14:paraId="21BD8A24" w14:textId="7CB3D3CD" w:rsidR="00BB28FC" w:rsidRPr="001A35C8" w:rsidRDefault="00F72A70" w:rsidP="00FA458E">
            <w:pPr>
              <w:pStyle w:val="Tabletext"/>
              <w:ind w:left="2"/>
            </w:pPr>
            <w:del w:id="50" w:author="Jillian Carson-Jackson" w:date="2017-09-21T15:27:00Z">
              <w:r w:rsidRPr="00F72A70" w:rsidDel="00A117F1">
                <w:rPr>
                  <w:rFonts w:cs="Arial"/>
                </w:rPr>
                <w:delText xml:space="preserve">Description </w:delText>
              </w:r>
            </w:del>
            <w:ins w:id="51" w:author="Jillian Carson-Jackson" w:date="2017-09-21T15:27:00Z">
              <w:r w:rsidR="00A117F1">
                <w:rPr>
                  <w:rFonts w:cs="Arial"/>
                </w:rPr>
                <w:t>This module provides a d</w:t>
              </w:r>
              <w:r w:rsidR="00A117F1" w:rsidRPr="00F72A70">
                <w:rPr>
                  <w:rFonts w:cs="Arial"/>
                </w:rPr>
                <w:t xml:space="preserve">escription </w:t>
              </w:r>
            </w:ins>
            <w:r w:rsidRPr="00F72A70">
              <w:rPr>
                <w:rFonts w:cs="Arial"/>
              </w:rPr>
              <w:t>of the purpose</w:t>
            </w:r>
            <w:ins w:id="52" w:author="Jillian Carson-Jackson" w:date="2017-09-21T15:24:00Z">
              <w:r w:rsidR="00A117F1">
                <w:rPr>
                  <w:rFonts w:cs="Arial"/>
                </w:rPr>
                <w:t xml:space="preserve"> and operation</w:t>
              </w:r>
            </w:ins>
            <w:r w:rsidRPr="00F72A70">
              <w:rPr>
                <w:rFonts w:cs="Arial"/>
              </w:rPr>
              <w:t xml:space="preserve"> of AIS</w:t>
            </w:r>
            <w:ins w:id="53" w:author="Jillian Carson-Jackson" w:date="2017-09-21T15:23:00Z">
              <w:r w:rsidR="00A117F1">
                <w:rPr>
                  <w:rFonts w:cs="Arial"/>
                </w:rPr>
                <w:t xml:space="preserve">, </w:t>
              </w:r>
            </w:ins>
            <w:ins w:id="54" w:author="Jillian Carson-Jackson" w:date="2017-09-21T15:26:00Z">
              <w:r w:rsidR="00A117F1">
                <w:rPr>
                  <w:rFonts w:cs="Arial"/>
                </w:rPr>
                <w:t xml:space="preserve">an overview of the different AIS units, and the </w:t>
              </w:r>
            </w:ins>
            <w:ins w:id="55" w:author="Jillian Carson-Jackson" w:date="2017-09-21T15:23:00Z">
              <w:r w:rsidR="00A117F1">
                <w:rPr>
                  <w:rFonts w:cs="Arial"/>
                </w:rPr>
                <w:t>use of AIS</w:t>
              </w:r>
            </w:ins>
            <w:r w:rsidRPr="00F72A70">
              <w:rPr>
                <w:rFonts w:cs="Arial"/>
              </w:rPr>
              <w:t xml:space="preserve"> as an aid to navigation</w:t>
            </w:r>
            <w:ins w:id="56" w:author="Jillian Carson-Jackson" w:date="2017-09-21T15:24:00Z">
              <w:r w:rsidR="00A117F1">
                <w:rPr>
                  <w:rFonts w:cs="Arial"/>
                </w:rPr>
                <w:t>.</w:t>
              </w:r>
            </w:ins>
            <w:r w:rsidRPr="00F72A70">
              <w:rPr>
                <w:rFonts w:cs="Arial"/>
              </w:rPr>
              <w:t xml:space="preserve"> </w:t>
            </w:r>
            <w:del w:id="57" w:author="Jillian Carson-Jackson" w:date="2017-09-21T15:24:00Z">
              <w:r w:rsidRPr="00F72A70" w:rsidDel="00A117F1">
                <w:rPr>
                  <w:rFonts w:cs="Arial"/>
                </w:rPr>
                <w:delText>and to shipping and how it works</w:delText>
              </w:r>
            </w:del>
          </w:p>
        </w:tc>
      </w:tr>
      <w:tr w:rsidR="00EA4259" w:rsidRPr="001A35C8" w14:paraId="071BC1B1"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539F144" w14:textId="77777777" w:rsidR="00EA4259" w:rsidRPr="005A5150" w:rsidRDefault="00FA458E" w:rsidP="00EA4259">
            <w:pPr>
              <w:pStyle w:val="Tabletext"/>
            </w:pPr>
            <w:r w:rsidRPr="00FA458E">
              <w:t>AIS-AtoN Base Station and repeaters</w:t>
            </w:r>
          </w:p>
        </w:tc>
        <w:tc>
          <w:tcPr>
            <w:tcW w:w="1296" w:type="dxa"/>
            <w:tcBorders>
              <w:top w:val="single" w:sz="4" w:space="0" w:color="000000"/>
              <w:left w:val="single" w:sz="4" w:space="0" w:color="000000"/>
              <w:bottom w:val="single" w:sz="4" w:space="0" w:color="000000"/>
              <w:right w:val="single" w:sz="4" w:space="0" w:color="000000"/>
            </w:tcBorders>
            <w:vAlign w:val="center"/>
          </w:tcPr>
          <w:p w14:paraId="1AE98078" w14:textId="77777777" w:rsidR="00EA4259" w:rsidRPr="005A5150" w:rsidRDefault="00FA458E" w:rsidP="00EA4259">
            <w:pPr>
              <w:pStyle w:val="Tabletext"/>
              <w:jc w:val="center"/>
            </w:pPr>
            <w:r>
              <w:t>2</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0AF22901" w14:textId="77777777" w:rsidR="00EA4259" w:rsidRPr="00EA0429" w:rsidRDefault="00F72A70" w:rsidP="00BB28FC">
            <w:pPr>
              <w:pStyle w:val="Tabletext"/>
              <w:ind w:left="2"/>
            </w:pPr>
            <w:r w:rsidRPr="00B2268A">
              <w:rPr>
                <w:rFonts w:cs="Arial"/>
              </w:rPr>
              <w:t>This module describes the purpose of an AIS base station and an overview of its operation</w:t>
            </w:r>
          </w:p>
        </w:tc>
      </w:tr>
      <w:tr w:rsidR="00FA458E" w:rsidRPr="001A35C8" w14:paraId="02039540"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EE24ADD" w14:textId="77777777" w:rsidR="00FA458E" w:rsidRDefault="00FA458E" w:rsidP="00EA4259">
            <w:pPr>
              <w:pStyle w:val="Tabletext"/>
            </w:pPr>
            <w:r w:rsidRPr="00FA458E">
              <w:t>AIS-AtoN</w:t>
            </w:r>
          </w:p>
        </w:tc>
        <w:tc>
          <w:tcPr>
            <w:tcW w:w="1296" w:type="dxa"/>
            <w:tcBorders>
              <w:top w:val="single" w:sz="4" w:space="0" w:color="000000"/>
              <w:left w:val="single" w:sz="4" w:space="0" w:color="000000"/>
              <w:bottom w:val="single" w:sz="4" w:space="0" w:color="000000"/>
              <w:right w:val="single" w:sz="4" w:space="0" w:color="000000"/>
            </w:tcBorders>
            <w:vAlign w:val="center"/>
          </w:tcPr>
          <w:p w14:paraId="5A5ED687" w14:textId="77777777" w:rsidR="00FA458E" w:rsidRDefault="00FA458E"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0358D582" w14:textId="0A7D2A9B" w:rsidR="00FA458E" w:rsidRPr="00EA0429" w:rsidRDefault="00F72A70" w:rsidP="00BB28FC">
            <w:pPr>
              <w:pStyle w:val="Tabletext"/>
              <w:ind w:left="2"/>
            </w:pPr>
            <w:r w:rsidRPr="00F72A70">
              <w:t>This module provides an overview of the part</w:t>
            </w:r>
            <w:ins w:id="58" w:author="Jillian Carson-Jackson" w:date="2017-09-21T15:25:00Z">
              <w:r w:rsidR="00A117F1">
                <w:t>s</w:t>
              </w:r>
            </w:ins>
            <w:r w:rsidRPr="00F72A70">
              <w:t xml:space="preserve"> of the AIS AtoN functions</w:t>
            </w:r>
          </w:p>
        </w:tc>
      </w:tr>
      <w:tr w:rsidR="00FA458E" w:rsidRPr="001A35C8" w14:paraId="527EC641"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E81747E" w14:textId="77777777" w:rsidR="00FA458E" w:rsidRPr="00B764ED" w:rsidRDefault="00FA458E" w:rsidP="00EA4259">
            <w:pPr>
              <w:pStyle w:val="Tabletext"/>
              <w:rPr>
                <w:lang w:val="fr-FR"/>
              </w:rPr>
            </w:pPr>
            <w:r w:rsidRPr="00B764ED">
              <w:rPr>
                <w:lang w:val="fr-FR"/>
              </w:rPr>
              <w:t>Installation, configuration, MMSI &amp; Slot Management</w:t>
            </w:r>
          </w:p>
        </w:tc>
        <w:tc>
          <w:tcPr>
            <w:tcW w:w="1296" w:type="dxa"/>
            <w:tcBorders>
              <w:top w:val="single" w:sz="4" w:space="0" w:color="000000"/>
              <w:left w:val="single" w:sz="4" w:space="0" w:color="000000"/>
              <w:bottom w:val="single" w:sz="4" w:space="0" w:color="000000"/>
              <w:right w:val="single" w:sz="4" w:space="0" w:color="000000"/>
            </w:tcBorders>
            <w:vAlign w:val="center"/>
          </w:tcPr>
          <w:p w14:paraId="275EE11D" w14:textId="77777777" w:rsidR="00FA458E" w:rsidRDefault="00FA458E" w:rsidP="00EA4259">
            <w:pPr>
              <w:pStyle w:val="Tabletext"/>
              <w:jc w:val="center"/>
            </w:pPr>
            <w:r>
              <w:t>3.0</w:t>
            </w:r>
          </w:p>
        </w:tc>
        <w:tc>
          <w:tcPr>
            <w:tcW w:w="4529" w:type="dxa"/>
            <w:tcBorders>
              <w:top w:val="single" w:sz="4" w:space="0" w:color="000000"/>
              <w:left w:val="single" w:sz="4" w:space="0" w:color="000000"/>
              <w:bottom w:val="single" w:sz="4" w:space="0" w:color="000000"/>
              <w:right w:val="single" w:sz="4" w:space="0" w:color="000000"/>
            </w:tcBorders>
          </w:tcPr>
          <w:p w14:paraId="7DEEF01F" w14:textId="78DAAAD5" w:rsidR="00FA458E" w:rsidRPr="00EA0429" w:rsidRDefault="00F72A70" w:rsidP="00BB28FC">
            <w:pPr>
              <w:pStyle w:val="Tabletext"/>
              <w:ind w:left="2"/>
            </w:pPr>
            <w:r w:rsidRPr="00F72A70">
              <w:t xml:space="preserve">This module </w:t>
            </w:r>
            <w:del w:id="59" w:author="Jillian Carson-Jackson" w:date="2017-09-21T15:26:00Z">
              <w:r w:rsidRPr="00F72A70" w:rsidDel="00A117F1">
                <w:delText>will provide a satisfactory</w:delText>
              </w:r>
            </w:del>
            <w:del w:id="60" w:author="Jillian Carson-Jackson" w:date="2017-09-21T15:27:00Z">
              <w:r w:rsidRPr="00F72A70" w:rsidDel="00A117F1">
                <w:delText xml:space="preserve"> understanding to enable</w:delText>
              </w:r>
            </w:del>
            <w:ins w:id="61" w:author="Jillian Carson-Jackson" w:date="2017-09-21T15:27:00Z">
              <w:r w:rsidR="00A117F1">
                <w:t>describes how a</w:t>
              </w:r>
            </w:ins>
            <w:r w:rsidRPr="00F72A70">
              <w:t xml:space="preserve"> </w:t>
            </w:r>
            <w:del w:id="62" w:author="Jillian Carson-Jackson" w:date="2017-09-21T15:27:00Z">
              <w:r w:rsidRPr="00F72A70" w:rsidDel="00A117F1">
                <w:delText xml:space="preserve">the </w:delText>
              </w:r>
            </w:del>
            <w:r w:rsidRPr="00F72A70">
              <w:t xml:space="preserve">technician </w:t>
            </w:r>
            <w:del w:id="63" w:author="Jillian Carson-Jackson" w:date="2017-09-21T15:27:00Z">
              <w:r w:rsidRPr="00F72A70" w:rsidDel="00A117F1">
                <w:delText xml:space="preserve">to </w:delText>
              </w:r>
            </w:del>
            <w:ins w:id="64" w:author="Jillian Carson-Jackson" w:date="2017-09-21T15:27:00Z">
              <w:r w:rsidR="00A117F1">
                <w:t>can</w:t>
              </w:r>
              <w:r w:rsidR="00A117F1" w:rsidRPr="00F72A70">
                <w:t xml:space="preserve"> </w:t>
              </w:r>
            </w:ins>
            <w:r w:rsidRPr="00F72A70">
              <w:t>install, configure and commission an AIS-AtoN</w:t>
            </w:r>
          </w:p>
        </w:tc>
      </w:tr>
      <w:tr w:rsidR="00FA458E" w:rsidRPr="001A35C8" w14:paraId="5298ADF1"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4888227" w14:textId="77777777" w:rsidR="00FA458E" w:rsidRDefault="00FA458E" w:rsidP="00EA4259">
            <w:pPr>
              <w:pStyle w:val="Tabletext"/>
            </w:pPr>
            <w:r w:rsidRPr="00FA458E">
              <w:t>Maintenance and Testing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63F60A80" w14:textId="77777777" w:rsidR="00FA458E" w:rsidRDefault="00FA458E"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70FDC5C3" w14:textId="59246C89" w:rsidR="00FA458E" w:rsidRPr="00EA0429" w:rsidRDefault="00F72A70" w:rsidP="00BB28FC">
            <w:pPr>
              <w:pStyle w:val="Tabletext"/>
              <w:ind w:left="2"/>
            </w:pPr>
            <w:del w:id="65" w:author="Jillian Carson-Jackson" w:date="2017-09-21T15:27:00Z">
              <w:r w:rsidRPr="00F72A70" w:rsidDel="00A117F1">
                <w:delText xml:space="preserve">An </w:delText>
              </w:r>
            </w:del>
            <w:ins w:id="66" w:author="Jillian Carson-Jackson" w:date="2017-09-21T15:27:00Z">
              <w:r w:rsidR="00A117F1">
                <w:t>This module provides an</w:t>
              </w:r>
              <w:r w:rsidR="00A117F1" w:rsidRPr="00F72A70">
                <w:t xml:space="preserve"> </w:t>
              </w:r>
            </w:ins>
            <w:r w:rsidRPr="00F72A70">
              <w:t>overview of the maintenance and testing requirements for an AIS AtoN</w:t>
            </w:r>
          </w:p>
        </w:tc>
      </w:tr>
      <w:tr w:rsidR="00EA4259" w:rsidRPr="001A35C8" w14:paraId="21A0334F"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655EA2A" w14:textId="77777777" w:rsidR="00EA4259" w:rsidRPr="005A5150" w:rsidRDefault="00EA4259"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69053182" w14:textId="77777777" w:rsidR="00EA4259" w:rsidRPr="005A5150" w:rsidRDefault="00EA4259" w:rsidP="00EA4259">
            <w:pPr>
              <w:pStyle w:val="Tabletext"/>
              <w:jc w:val="center"/>
            </w:pPr>
            <w:r w:rsidRPr="005A5150">
              <w:t>1</w:t>
            </w:r>
            <w:r>
              <w:t>.0</w:t>
            </w:r>
          </w:p>
        </w:tc>
        <w:tc>
          <w:tcPr>
            <w:tcW w:w="4529" w:type="dxa"/>
            <w:tcBorders>
              <w:top w:val="single" w:sz="4" w:space="0" w:color="000000"/>
              <w:left w:val="single" w:sz="4" w:space="0" w:color="000000"/>
              <w:bottom w:val="single" w:sz="4" w:space="0" w:color="000000"/>
              <w:right w:val="single" w:sz="4" w:space="0" w:color="000000"/>
            </w:tcBorders>
          </w:tcPr>
          <w:p w14:paraId="074949C8" w14:textId="7D9E2F4B" w:rsidR="00EA4259" w:rsidRPr="005A5150" w:rsidRDefault="00F43999" w:rsidP="00F43999">
            <w:pPr>
              <w:pStyle w:val="Tabletext"/>
              <w:ind w:left="0"/>
              <w:rPr>
                <w:color w:val="auto"/>
              </w:rPr>
            </w:pPr>
            <w:r>
              <w:rPr>
                <w:color w:val="auto"/>
              </w:rPr>
              <w:t>W</w:t>
            </w:r>
            <w:r w:rsidR="00E66CEF">
              <w:rPr>
                <w:color w:val="auto"/>
              </w:rPr>
              <w:t>ritten test</w:t>
            </w:r>
          </w:p>
        </w:tc>
      </w:tr>
      <w:tr w:rsidR="00EA4259" w:rsidRPr="001A35C8" w14:paraId="2D597F28" w14:textId="77777777" w:rsidTr="00EF5310">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9DD1347"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51393966" w14:textId="22BCDA38" w:rsidR="00EA4259" w:rsidRPr="005A5150" w:rsidRDefault="00EA4259" w:rsidP="00EA4259">
            <w:pPr>
              <w:pStyle w:val="Tabletext"/>
              <w:jc w:val="center"/>
              <w:rPr>
                <w:b/>
              </w:rPr>
            </w:pPr>
            <w:r>
              <w:rPr>
                <w:b/>
              </w:rPr>
              <w:t>1</w:t>
            </w:r>
            <w:ins w:id="67" w:author="Gerardine Delanoye" w:date="2017-07-27T14:15:00Z">
              <w:r w:rsidR="0014523E">
                <w:rPr>
                  <w:b/>
                </w:rPr>
                <w:t>6</w:t>
              </w:r>
            </w:ins>
            <w:del w:id="68" w:author="Gerardine Delanoye" w:date="2017-07-27T14:15:00Z">
              <w:r w:rsidR="00B055D2" w:rsidDel="0014523E">
                <w:rPr>
                  <w:b/>
                </w:rPr>
                <w:delText>8</w:delText>
              </w:r>
            </w:del>
            <w:r w:rsidR="00B055D2">
              <w:rPr>
                <w:b/>
              </w:rPr>
              <w:t>.</w:t>
            </w:r>
            <w:r>
              <w:rPr>
                <w:b/>
              </w:rPr>
              <w:t>0</w:t>
            </w:r>
          </w:p>
        </w:tc>
        <w:tc>
          <w:tcPr>
            <w:tcW w:w="4529" w:type="dxa"/>
            <w:tcBorders>
              <w:top w:val="single" w:sz="4" w:space="0" w:color="000000"/>
              <w:left w:val="single" w:sz="4" w:space="0" w:color="000000"/>
              <w:bottom w:val="single" w:sz="6" w:space="0" w:color="000000"/>
              <w:right w:val="single" w:sz="4" w:space="0" w:color="000000"/>
            </w:tcBorders>
          </w:tcPr>
          <w:p w14:paraId="1B5BD726" w14:textId="420C56EF" w:rsidR="00EA4259" w:rsidRPr="005A5150" w:rsidRDefault="0014523E" w:rsidP="00B055D2">
            <w:pPr>
              <w:pStyle w:val="Tabletext"/>
              <w:ind w:left="2"/>
              <w:rPr>
                <w:color w:val="auto"/>
              </w:rPr>
            </w:pPr>
            <w:ins w:id="69" w:author="Gerardine Delanoye" w:date="2017-07-27T14:16:00Z">
              <w:r>
                <w:rPr>
                  <w:color w:val="auto"/>
                </w:rPr>
                <w:t xml:space="preserve">Two or </w:t>
              </w:r>
            </w:ins>
            <w:r w:rsidR="00245141">
              <w:rPr>
                <w:color w:val="auto"/>
              </w:rPr>
              <w:t>T</w:t>
            </w:r>
            <w:r w:rsidR="00B055D2">
              <w:rPr>
                <w:color w:val="auto"/>
              </w:rPr>
              <w:t>hree</w:t>
            </w:r>
            <w:r w:rsidR="00245141">
              <w:rPr>
                <w:color w:val="auto"/>
              </w:rPr>
              <w:t>-</w:t>
            </w:r>
            <w:r w:rsidR="00EA4259">
              <w:rPr>
                <w:color w:val="auto"/>
              </w:rPr>
              <w:t>day course</w:t>
            </w:r>
          </w:p>
        </w:tc>
      </w:tr>
    </w:tbl>
    <w:p w14:paraId="5D6FFDC4" w14:textId="77777777" w:rsidR="0010151D" w:rsidRPr="0010151D" w:rsidRDefault="0010151D" w:rsidP="00EA4259">
      <w:pPr>
        <w:jc w:val="center"/>
      </w:pPr>
    </w:p>
    <w:p w14:paraId="2C67390C" w14:textId="77777777" w:rsidR="0010151D" w:rsidRDefault="00EA4259" w:rsidP="00EA4259">
      <w:pPr>
        <w:pStyle w:val="Heading1"/>
      </w:pPr>
      <w:bookmarkStart w:id="70" w:name="_Toc471384421"/>
      <w:r>
        <w:t>SPECIFIC COURSE RELATED TEACHING AIDS</w:t>
      </w:r>
      <w:bookmarkEnd w:id="70"/>
    </w:p>
    <w:p w14:paraId="0F0449F8" w14:textId="77777777" w:rsidR="00EA4259" w:rsidRDefault="00EA4259" w:rsidP="00EA4259">
      <w:pPr>
        <w:pStyle w:val="Heading1separatationline"/>
      </w:pPr>
    </w:p>
    <w:p w14:paraId="329662F2" w14:textId="6CD2DF94" w:rsidR="00F72A70" w:rsidRPr="00F72A70" w:rsidRDefault="00F72A70" w:rsidP="00F72A70">
      <w:pPr>
        <w:pStyle w:val="List1"/>
      </w:pPr>
      <w:r w:rsidRPr="00F72A70">
        <w:lastRenderedPageBreak/>
        <w:t>This course involves classroom instruction</w:t>
      </w:r>
      <w:ins w:id="71" w:author="Jillian Carson-Jackson" w:date="2017-09-21T15:28:00Z">
        <w:r w:rsidR="00A117F1">
          <w:t xml:space="preserve"> with the use of sample equipment, programming units and PCs. </w:t>
        </w:r>
      </w:ins>
      <w:r w:rsidRPr="00F72A70">
        <w:t xml:space="preserve"> </w:t>
      </w:r>
      <w:del w:id="72" w:author="Jillian Carson-Jackson" w:date="2017-09-21T15:28:00Z">
        <w:r w:rsidRPr="00F72A70" w:rsidDel="00A117F1">
          <w:delText>only</w:delText>
        </w:r>
      </w:del>
      <w:r w:rsidRPr="00F72A70">
        <w:t xml:space="preserve">. </w:t>
      </w:r>
      <w:r>
        <w:t xml:space="preserve"> </w:t>
      </w:r>
      <w:r w:rsidRPr="00F72A70">
        <w:t>Classrooms should be equipped with blackboards, whiteboards, and overhead projectors to enable presentation of the subject matter.</w:t>
      </w:r>
    </w:p>
    <w:p w14:paraId="4E5EAC10" w14:textId="1E9049D7" w:rsidR="0010151D" w:rsidRDefault="00F72A70" w:rsidP="00F72A70">
      <w:pPr>
        <w:pStyle w:val="List1"/>
      </w:pPr>
      <w:del w:id="73" w:author="Jillian Carson-Jackson" w:date="2017-09-21T15:28:00Z">
        <w:r w:rsidRPr="00F72A70" w:rsidDel="00A117F1">
          <w:delText>Examples of</w:delText>
        </w:r>
      </w:del>
      <w:r w:rsidR="001C464B">
        <w:t>T</w:t>
      </w:r>
      <w:ins w:id="74" w:author="Jillian Carson-Jackson" w:date="2017-09-21T15:28:00Z">
        <w:r w:rsidR="00A117F1">
          <w:t>he use of</w:t>
        </w:r>
      </w:ins>
      <w:r w:rsidRPr="00F72A70">
        <w:t xml:space="preserve"> AIS units and programming units / PCs </w:t>
      </w:r>
      <w:del w:id="75" w:author="Jillian Carson-Jackson" w:date="2017-09-21T15:28:00Z">
        <w:r w:rsidRPr="00F72A70" w:rsidDel="00A117F1">
          <w:delText xml:space="preserve">should be to hand to </w:delText>
        </w:r>
      </w:del>
      <w:r w:rsidRPr="00F72A70">
        <w:t>enable</w:t>
      </w:r>
      <w:ins w:id="76" w:author="Jillian Carson-Jackson" w:date="2017-09-21T15:28:00Z">
        <w:r w:rsidR="00A117F1">
          <w:t>s</w:t>
        </w:r>
      </w:ins>
      <w:r w:rsidRPr="00F72A70">
        <w:t xml:space="preserve"> the student to gain practical application and programming skills during the course.</w:t>
      </w:r>
    </w:p>
    <w:p w14:paraId="20FBCCF6" w14:textId="77777777" w:rsidR="0010151D" w:rsidRPr="003322BB" w:rsidRDefault="0010151D" w:rsidP="0010151D">
      <w:pPr>
        <w:pStyle w:val="Heading1"/>
      </w:pPr>
      <w:bookmarkStart w:id="77" w:name="_Toc449012678"/>
      <w:bookmarkStart w:id="78" w:name="_Toc471384422"/>
      <w:r w:rsidRPr="003322BB">
        <w:t>ACRONYMS</w:t>
      </w:r>
      <w:bookmarkEnd w:id="77"/>
      <w:bookmarkEnd w:id="78"/>
    </w:p>
    <w:p w14:paraId="76F2C976" w14:textId="77777777" w:rsidR="0010151D" w:rsidRPr="003322BB" w:rsidRDefault="0010151D" w:rsidP="0010151D">
      <w:pPr>
        <w:pStyle w:val="Heading1separatationline"/>
      </w:pPr>
    </w:p>
    <w:p w14:paraId="5B27BABD" w14:textId="77777777" w:rsidR="0010151D" w:rsidRPr="003322BB" w:rsidRDefault="0010151D" w:rsidP="0010151D">
      <w:pPr>
        <w:pStyle w:val="BodyText"/>
      </w:pPr>
      <w:r w:rsidRPr="003322BB">
        <w:t>To assist in the use of this model course, the following acronyms have been used:</w:t>
      </w:r>
    </w:p>
    <w:p w14:paraId="1E33BCB4" w14:textId="77777777" w:rsidR="00B055D2" w:rsidRDefault="00B055D2" w:rsidP="0010151D">
      <w:pPr>
        <w:pStyle w:val="Acronym"/>
      </w:pPr>
      <w:r>
        <w:t>AIS</w:t>
      </w:r>
      <w:r>
        <w:tab/>
      </w:r>
      <w:r w:rsidR="0051256A">
        <w:rPr>
          <w:szCs w:val="18"/>
        </w:rPr>
        <w:t>Automatic Identification System</w:t>
      </w:r>
    </w:p>
    <w:p w14:paraId="41DB0947" w14:textId="206D9167" w:rsidR="0010151D" w:rsidRDefault="0010151D" w:rsidP="0010151D">
      <w:pPr>
        <w:pStyle w:val="Acronym"/>
      </w:pPr>
      <w:r w:rsidRPr="003322BB">
        <w:t>AtoN</w:t>
      </w:r>
      <w:r w:rsidRPr="003322BB">
        <w:tab/>
      </w:r>
      <w:r w:rsidR="001C464B">
        <w:t xml:space="preserve">Marine </w:t>
      </w:r>
      <w:r w:rsidRPr="003322BB">
        <w:t>Aid(s) to Navigation</w:t>
      </w:r>
    </w:p>
    <w:p w14:paraId="0AFFB200" w14:textId="77777777" w:rsidR="00B055D2" w:rsidRDefault="00B055D2" w:rsidP="0010151D">
      <w:pPr>
        <w:pStyle w:val="Acronym"/>
      </w:pPr>
      <w:r>
        <w:t>ECDIS</w:t>
      </w:r>
      <w:r>
        <w:tab/>
      </w:r>
      <w:r w:rsidR="0051256A" w:rsidRPr="00996CAC">
        <w:rPr>
          <w:szCs w:val="18"/>
        </w:rPr>
        <w:t>Electronic Chart Display and Information System</w:t>
      </w:r>
    </w:p>
    <w:p w14:paraId="0E5C6F3D" w14:textId="77777777" w:rsidR="00B055D2" w:rsidRDefault="00B055D2" w:rsidP="0010151D">
      <w:pPr>
        <w:pStyle w:val="Acronym"/>
      </w:pPr>
      <w:r>
        <w:t>FATDMA</w:t>
      </w:r>
      <w:r>
        <w:tab/>
      </w:r>
      <w:r w:rsidR="0051256A" w:rsidRPr="00996CAC">
        <w:rPr>
          <w:szCs w:val="18"/>
        </w:rPr>
        <w:t>Fixed-Access Time-Division Multiple Access</w:t>
      </w:r>
    </w:p>
    <w:p w14:paraId="0B242458" w14:textId="77777777" w:rsidR="00B055D2" w:rsidRDefault="00B055D2" w:rsidP="0010151D">
      <w:pPr>
        <w:pStyle w:val="Acronym"/>
      </w:pPr>
      <w:r>
        <w:t>GNSS</w:t>
      </w:r>
      <w:r>
        <w:tab/>
      </w:r>
      <w:r w:rsidR="0051256A" w:rsidRPr="00996CAC">
        <w:rPr>
          <w:szCs w:val="18"/>
        </w:rPr>
        <w:t>Global Navigation Satellite System</w:t>
      </w:r>
    </w:p>
    <w:p w14:paraId="04930BC1" w14:textId="77777777" w:rsidR="00DC0375" w:rsidRPr="003322BB" w:rsidRDefault="00DC0375" w:rsidP="00DC0375">
      <w:pPr>
        <w:pStyle w:val="Acronym"/>
      </w:pPr>
      <w:r>
        <w:t>GRT</w:t>
      </w:r>
      <w:r>
        <w:tab/>
      </w:r>
      <w:r w:rsidRPr="00DC0375">
        <w:rPr>
          <w:bCs/>
        </w:rPr>
        <w:t>Gross register tonnage</w:t>
      </w:r>
    </w:p>
    <w:p w14:paraId="18369F0B" w14:textId="77777777" w:rsidR="0010151D" w:rsidRDefault="0010151D" w:rsidP="0010151D">
      <w:pPr>
        <w:pStyle w:val="Acronym"/>
      </w:pPr>
      <w:r w:rsidRPr="003322BB">
        <w:t>IALA</w:t>
      </w:r>
      <w:r w:rsidRPr="003322BB">
        <w:tab/>
        <w:t>International Association of Marine Aids to Navigation and Lighthouse Authorities</w:t>
      </w:r>
    </w:p>
    <w:p w14:paraId="028017C1" w14:textId="77777777" w:rsidR="00B055D2" w:rsidRDefault="00B055D2" w:rsidP="0010151D">
      <w:pPr>
        <w:pStyle w:val="Acronym"/>
      </w:pPr>
      <w:r>
        <w:t>ITU</w:t>
      </w:r>
      <w:r>
        <w:tab/>
      </w:r>
      <w:r w:rsidR="0051256A" w:rsidRPr="00996CAC">
        <w:rPr>
          <w:szCs w:val="18"/>
        </w:rPr>
        <w:t>International Telecommunication Union</w:t>
      </w:r>
    </w:p>
    <w:p w14:paraId="071C07C8" w14:textId="77777777" w:rsidR="00B055D2" w:rsidRDefault="00B055D2" w:rsidP="0010151D">
      <w:pPr>
        <w:pStyle w:val="Acronym"/>
      </w:pPr>
      <w:r>
        <w:t>ITU-R</w:t>
      </w:r>
      <w:r>
        <w:tab/>
      </w:r>
      <w:r w:rsidR="0051256A" w:rsidRPr="00996CAC">
        <w:rPr>
          <w:szCs w:val="18"/>
        </w:rPr>
        <w:t>International Telecommunications Union – Radiocommunications Bureau</w:t>
      </w:r>
    </w:p>
    <w:p w14:paraId="59632DC4" w14:textId="77777777" w:rsidR="0010151D" w:rsidRDefault="0010151D" w:rsidP="0010151D">
      <w:pPr>
        <w:pStyle w:val="Acronym"/>
      </w:pPr>
      <w:r>
        <w:t>L</w:t>
      </w:r>
      <w:r>
        <w:tab/>
        <w:t>Level</w:t>
      </w:r>
    </w:p>
    <w:p w14:paraId="4CDFAC2F" w14:textId="77777777" w:rsidR="00B055D2" w:rsidRDefault="00B055D2" w:rsidP="0010151D">
      <w:pPr>
        <w:pStyle w:val="Acronym"/>
      </w:pPr>
      <w:r>
        <w:t>MKD</w:t>
      </w:r>
      <w:r>
        <w:tab/>
      </w:r>
      <w:r w:rsidR="0051256A" w:rsidRPr="00996CAC">
        <w:rPr>
          <w:szCs w:val="18"/>
        </w:rPr>
        <w:t>Minimum Keyboard and Display</w:t>
      </w:r>
    </w:p>
    <w:p w14:paraId="3BDD5886" w14:textId="77777777" w:rsidR="00B055D2" w:rsidRDefault="00B055D2" w:rsidP="0010151D">
      <w:pPr>
        <w:pStyle w:val="Acronym"/>
      </w:pPr>
      <w:r>
        <w:t>MMSI</w:t>
      </w:r>
      <w:r>
        <w:tab/>
      </w:r>
      <w:r w:rsidR="0051256A" w:rsidRPr="00996CAC">
        <w:rPr>
          <w:szCs w:val="18"/>
        </w:rPr>
        <w:t>Maritime Mobile Service Identity</w:t>
      </w:r>
    </w:p>
    <w:p w14:paraId="3599D12A" w14:textId="77777777" w:rsidR="00B055D2" w:rsidRDefault="00B055D2" w:rsidP="0010151D">
      <w:pPr>
        <w:pStyle w:val="Acronym"/>
      </w:pPr>
      <w:r>
        <w:t>RATDMA</w:t>
      </w:r>
      <w:r>
        <w:tab/>
      </w:r>
      <w:r w:rsidR="0051256A" w:rsidRPr="00996CAC">
        <w:rPr>
          <w:szCs w:val="18"/>
        </w:rPr>
        <w:t>Random Access Time-Division Multiple Access</w:t>
      </w:r>
    </w:p>
    <w:p w14:paraId="68FA12D8" w14:textId="77777777" w:rsidR="00B055D2" w:rsidRPr="003322BB" w:rsidRDefault="00B055D2" w:rsidP="0010151D">
      <w:pPr>
        <w:pStyle w:val="Acronym"/>
      </w:pPr>
      <w:r>
        <w:t>SART</w:t>
      </w:r>
      <w:r>
        <w:tab/>
      </w:r>
      <w:r w:rsidR="0051256A" w:rsidRPr="00996CAC">
        <w:rPr>
          <w:szCs w:val="18"/>
        </w:rPr>
        <w:t>Search and Rescue Transponder</w:t>
      </w:r>
    </w:p>
    <w:p w14:paraId="5CB1D976" w14:textId="77777777" w:rsidR="0010151D" w:rsidRDefault="0010151D" w:rsidP="0010151D">
      <w:pPr>
        <w:pStyle w:val="Acronym"/>
        <w:rPr>
          <w:rFonts w:cs="Arial"/>
          <w:bCs/>
          <w:color w:val="000000" w:themeColor="text1"/>
        </w:rPr>
      </w:pPr>
      <w:r w:rsidRPr="003322BB">
        <w:t>SOLAS</w:t>
      </w:r>
      <w:r w:rsidRPr="003322BB">
        <w:tab/>
      </w:r>
      <w:r w:rsidRPr="003322BB">
        <w:rPr>
          <w:rFonts w:cs="Arial"/>
          <w:bCs/>
          <w:color w:val="000000" w:themeColor="text1"/>
        </w:rPr>
        <w:t>International Convention for the Safety of Life at Sea, 1974 (as amended)</w:t>
      </w:r>
    </w:p>
    <w:p w14:paraId="2DF05A69" w14:textId="77777777" w:rsidR="00B055D2" w:rsidRDefault="00B055D2" w:rsidP="0010151D">
      <w:pPr>
        <w:pStyle w:val="Acronym"/>
      </w:pPr>
      <w:r>
        <w:t>SOTDMA</w:t>
      </w:r>
      <w:r>
        <w:tab/>
      </w:r>
      <w:r w:rsidR="0051256A" w:rsidRPr="00996CAC">
        <w:rPr>
          <w:szCs w:val="18"/>
        </w:rPr>
        <w:t>Self-Organising Time-Division Multiple Access</w:t>
      </w:r>
    </w:p>
    <w:p w14:paraId="78C9401D" w14:textId="77777777" w:rsidR="00B055D2" w:rsidRDefault="00B055D2" w:rsidP="0010151D">
      <w:pPr>
        <w:pStyle w:val="Acronym"/>
        <w:rPr>
          <w:rFonts w:cs="Arial"/>
          <w:bCs/>
          <w:color w:val="000000" w:themeColor="text1"/>
        </w:rPr>
      </w:pPr>
      <w:r>
        <w:t>TDMA</w:t>
      </w:r>
      <w:r>
        <w:tab/>
      </w:r>
      <w:r w:rsidR="0051256A" w:rsidRPr="00996CAC">
        <w:rPr>
          <w:szCs w:val="18"/>
        </w:rPr>
        <w:t>Time-Division Multiple Access</w:t>
      </w:r>
    </w:p>
    <w:p w14:paraId="5BAD8DCC" w14:textId="77777777" w:rsidR="00B055D2" w:rsidRPr="003322BB" w:rsidRDefault="00B055D2" w:rsidP="0010151D">
      <w:pPr>
        <w:pStyle w:val="Acronym"/>
      </w:pPr>
      <w:r>
        <w:t>VHF</w:t>
      </w:r>
      <w:r>
        <w:tab/>
      </w:r>
      <w:r w:rsidR="0051256A" w:rsidRPr="00996CAC">
        <w:rPr>
          <w:szCs w:val="18"/>
        </w:rPr>
        <w:t>Very High Frequency (30 MHz to 300 MHz)</w:t>
      </w:r>
    </w:p>
    <w:p w14:paraId="2C25AF4A" w14:textId="77777777" w:rsidR="0010151D" w:rsidRDefault="0010151D" w:rsidP="0010151D">
      <w:pPr>
        <w:pStyle w:val="Acronym"/>
      </w:pPr>
      <w:r w:rsidRPr="003322BB">
        <w:t>WWA</w:t>
      </w:r>
      <w:r w:rsidRPr="003322BB">
        <w:tab/>
        <w:t>World Wide Academy</w:t>
      </w:r>
    </w:p>
    <w:p w14:paraId="3CC27E1A" w14:textId="77777777" w:rsidR="0010151D" w:rsidRDefault="0010151D" w:rsidP="0010151D">
      <w:pPr>
        <w:pStyle w:val="Heading1"/>
      </w:pPr>
      <w:bookmarkStart w:id="79" w:name="_Toc449012679"/>
      <w:bookmarkStart w:id="80" w:name="_Toc471384423"/>
      <w:r>
        <w:rPr>
          <w:caps w:val="0"/>
        </w:rPr>
        <w:t>DEFINITIONS</w:t>
      </w:r>
      <w:bookmarkEnd w:id="79"/>
      <w:bookmarkEnd w:id="80"/>
    </w:p>
    <w:p w14:paraId="0C6C8B95" w14:textId="77777777" w:rsidR="0010151D" w:rsidRDefault="0010151D" w:rsidP="0010151D">
      <w:pPr>
        <w:pStyle w:val="Heading1separatationline"/>
      </w:pPr>
    </w:p>
    <w:p w14:paraId="3B338854" w14:textId="77777777"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5" w:history="1">
        <w:r w:rsidRPr="00EE7D9E">
          <w:rPr>
            <w:rStyle w:val="Hyperlink"/>
            <w:lang w:val="en-US"/>
          </w:rPr>
          <w:t>http://www.iala-aism.org/wiki/dictionary</w:t>
        </w:r>
      </w:hyperlink>
      <w:r w:rsidR="00236556">
        <w:rPr>
          <w:rStyle w:val="Hyperlink"/>
          <w:lang w:val="en-US"/>
        </w:rPr>
        <w:t>.</w:t>
      </w:r>
    </w:p>
    <w:p w14:paraId="4301D702" w14:textId="77777777" w:rsidR="0010151D" w:rsidRPr="003322BB" w:rsidRDefault="0010151D" w:rsidP="0010151D">
      <w:pPr>
        <w:pStyle w:val="Heading1"/>
      </w:pPr>
      <w:bookmarkStart w:id="81" w:name="_Toc449012680"/>
      <w:bookmarkStart w:id="82" w:name="_Toc471384424"/>
      <w:r w:rsidRPr="003322BB">
        <w:t>REFERENCES</w:t>
      </w:r>
      <w:bookmarkEnd w:id="81"/>
      <w:bookmarkEnd w:id="82"/>
    </w:p>
    <w:p w14:paraId="38A22F0F" w14:textId="77777777" w:rsidR="0010151D" w:rsidRPr="003322BB" w:rsidRDefault="0010151D" w:rsidP="0010151D">
      <w:pPr>
        <w:pStyle w:val="Heading1separatationline"/>
      </w:pPr>
    </w:p>
    <w:p w14:paraId="40F4294B"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71E0E9BA" w14:textId="77777777" w:rsidR="0010151D" w:rsidRDefault="0010151D" w:rsidP="00665C35">
      <w:pPr>
        <w:pStyle w:val="List1"/>
        <w:numPr>
          <w:ilvl w:val="0"/>
          <w:numId w:val="21"/>
        </w:numPr>
      </w:pPr>
      <w:r>
        <w:t xml:space="preserve">IALA </w:t>
      </w:r>
      <w:r w:rsidRPr="003322BB">
        <w:t>NAVG</w:t>
      </w:r>
      <w:r>
        <w:t>UIDE.</w:t>
      </w:r>
    </w:p>
    <w:p w14:paraId="5C736959" w14:textId="77777777" w:rsidR="00F72A70" w:rsidRPr="00F72A70" w:rsidRDefault="00F72A70" w:rsidP="00F72A70">
      <w:pPr>
        <w:pStyle w:val="List1"/>
        <w:numPr>
          <w:ilvl w:val="0"/>
          <w:numId w:val="21"/>
        </w:numPr>
      </w:pPr>
      <w:r w:rsidRPr="00F72A70">
        <w:t>IALA Recommendation A-123 The Provision of Shore Based Automatic Identification System (AIS)</w:t>
      </w:r>
      <w:r>
        <w:t>.</w:t>
      </w:r>
    </w:p>
    <w:p w14:paraId="529D6102" w14:textId="77777777" w:rsidR="00F72A70" w:rsidRPr="00F72A70" w:rsidRDefault="00F72A70" w:rsidP="00F72A70">
      <w:pPr>
        <w:pStyle w:val="List1"/>
        <w:numPr>
          <w:ilvl w:val="0"/>
          <w:numId w:val="21"/>
        </w:numPr>
      </w:pPr>
      <w:r w:rsidRPr="00F72A70">
        <w:t>IALA Recommendation A-124 Automatic Identification System (AIS) Shore Station and Networking Aspect relating to the AIS Service</w:t>
      </w:r>
      <w:r>
        <w:t>.</w:t>
      </w:r>
    </w:p>
    <w:p w14:paraId="7A9F7638" w14:textId="5732E83D" w:rsidR="00F72A70" w:rsidRPr="00F72A70" w:rsidRDefault="00F72A70" w:rsidP="00F72A70">
      <w:pPr>
        <w:pStyle w:val="List1"/>
        <w:numPr>
          <w:ilvl w:val="0"/>
          <w:numId w:val="21"/>
        </w:numPr>
      </w:pPr>
      <w:r w:rsidRPr="00F72A70">
        <w:t>IALA Recommendation A-126 The Use of the Automatic Identification System (AIS) in Marine Aids to Navigation Services</w:t>
      </w:r>
      <w:r>
        <w:t>.</w:t>
      </w:r>
      <w:r w:rsidR="00EC6C86">
        <w:t xml:space="preserve"> </w:t>
      </w:r>
      <w:r w:rsidR="00EC6C86" w:rsidRPr="00EC6C86">
        <w:rPr>
          <w:color w:val="FF0000"/>
        </w:rPr>
        <w:t>Check refs to Recs</w:t>
      </w:r>
    </w:p>
    <w:p w14:paraId="52874325" w14:textId="77777777" w:rsidR="00F72A70" w:rsidRPr="00F72A70" w:rsidRDefault="00F72A70" w:rsidP="00F72A70">
      <w:pPr>
        <w:pStyle w:val="List1"/>
        <w:numPr>
          <w:ilvl w:val="0"/>
          <w:numId w:val="21"/>
        </w:numPr>
      </w:pPr>
      <w:del w:id="83" w:author="Gerardine Delanoye" w:date="2017-07-27T14:16:00Z">
        <w:r w:rsidRPr="00F72A70" w:rsidDel="0014523E">
          <w:lastRenderedPageBreak/>
          <w:delText>IALA Guideline 1028 The Automatic Identification System (AIS) Volume 1, Part I Operational Issues</w:delText>
        </w:r>
        <w:r w:rsidDel="0014523E">
          <w:delText>.</w:delText>
        </w:r>
      </w:del>
    </w:p>
    <w:p w14:paraId="2A27C593" w14:textId="77777777" w:rsidR="00F72A70" w:rsidRPr="00F72A70" w:rsidRDefault="00F72A70" w:rsidP="00F72A70">
      <w:pPr>
        <w:pStyle w:val="List1"/>
        <w:numPr>
          <w:ilvl w:val="0"/>
          <w:numId w:val="21"/>
        </w:numPr>
      </w:pPr>
      <w:del w:id="84" w:author="Gerardine Delanoye" w:date="2017-07-27T14:16:00Z">
        <w:r w:rsidRPr="00F72A70" w:rsidDel="0014523E">
          <w:delText>IALA Guideline 1028 The Automatic Identification System (AIS) Volume 1, Part II Technical Issues</w:delText>
        </w:r>
        <w:r w:rsidDel="0014523E">
          <w:delText>.</w:delText>
        </w:r>
      </w:del>
    </w:p>
    <w:p w14:paraId="52D357CA" w14:textId="57044CF7" w:rsidR="00F72A70" w:rsidRPr="00F72A70" w:rsidRDefault="00F72A70" w:rsidP="00F72A70">
      <w:pPr>
        <w:pStyle w:val="List1"/>
        <w:numPr>
          <w:ilvl w:val="0"/>
          <w:numId w:val="21"/>
        </w:numPr>
      </w:pPr>
      <w:r w:rsidRPr="00F72A70">
        <w:t xml:space="preserve">IALA Guideline </w:t>
      </w:r>
      <w:r w:rsidR="00EC6C86">
        <w:t>G</w:t>
      </w:r>
      <w:r w:rsidRPr="00F72A70">
        <w:t>1050 The Management and Monitoring of AIS Information</w:t>
      </w:r>
      <w:r>
        <w:t>.</w:t>
      </w:r>
    </w:p>
    <w:p w14:paraId="10DBD3DA" w14:textId="5B0993A5" w:rsidR="00F72A70" w:rsidRPr="00F72A70" w:rsidRDefault="00F72A70" w:rsidP="00F72A70">
      <w:pPr>
        <w:pStyle w:val="List1"/>
        <w:numPr>
          <w:ilvl w:val="0"/>
          <w:numId w:val="21"/>
        </w:numPr>
      </w:pPr>
      <w:r w:rsidRPr="00F72A70">
        <w:t xml:space="preserve">IALA Guideline </w:t>
      </w:r>
      <w:r w:rsidR="00EC6C86">
        <w:t>G</w:t>
      </w:r>
      <w:r w:rsidRPr="00F72A70">
        <w:t xml:space="preserve">1062 </w:t>
      </w:r>
      <w:proofErr w:type="gramStart"/>
      <w:r w:rsidRPr="00F72A70">
        <w:t>The</w:t>
      </w:r>
      <w:proofErr w:type="gramEnd"/>
      <w:r w:rsidRPr="00F72A70">
        <w:t xml:space="preserve"> Establishment of AIS as an AtoN</w:t>
      </w:r>
      <w:r>
        <w:t>.</w:t>
      </w:r>
    </w:p>
    <w:p w14:paraId="5C5B0226" w14:textId="1971FAB5" w:rsidR="00F72A70" w:rsidRPr="00F72A70" w:rsidRDefault="00F72A70" w:rsidP="00F72A70">
      <w:pPr>
        <w:pStyle w:val="List1"/>
        <w:numPr>
          <w:ilvl w:val="0"/>
          <w:numId w:val="21"/>
        </w:numPr>
      </w:pPr>
      <w:r w:rsidRPr="00F72A70">
        <w:t xml:space="preserve">IALA Guideline </w:t>
      </w:r>
      <w:r w:rsidR="00EC6C86">
        <w:t>G</w:t>
      </w:r>
      <w:r w:rsidRPr="00F72A70">
        <w:t xml:space="preserve">1082 </w:t>
      </w:r>
      <w:proofErr w:type="gramStart"/>
      <w:r w:rsidRPr="00F72A70">
        <w:t>An</w:t>
      </w:r>
      <w:proofErr w:type="gramEnd"/>
      <w:r w:rsidRPr="00F72A70">
        <w:t xml:space="preserve"> Overview of AIS</w:t>
      </w:r>
      <w:r>
        <w:t>.</w:t>
      </w:r>
    </w:p>
    <w:p w14:paraId="2A6E4F3C" w14:textId="77777777" w:rsidR="00F72A70" w:rsidRPr="00F72A70" w:rsidRDefault="00F72A70" w:rsidP="00F72A70">
      <w:pPr>
        <w:pStyle w:val="List1"/>
        <w:numPr>
          <w:ilvl w:val="0"/>
          <w:numId w:val="21"/>
        </w:numPr>
      </w:pPr>
      <w:r w:rsidRPr="00F72A70">
        <w:t>ITU Recommendation ITU-R M.1371 (latest edition) Technical characteristics for an automatic identification system using time-division multiple access in the VHF maritime mobile band</w:t>
      </w:r>
      <w:r>
        <w:t>.</w:t>
      </w:r>
    </w:p>
    <w:p w14:paraId="64E28C0F" w14:textId="77777777" w:rsidR="00F72A70" w:rsidRDefault="00F72A70" w:rsidP="00F72A70">
      <w:pPr>
        <w:pStyle w:val="List1"/>
        <w:numPr>
          <w:ilvl w:val="0"/>
          <w:numId w:val="21"/>
        </w:numPr>
      </w:pPr>
      <w:r w:rsidRPr="00F72A70">
        <w:t>Technical documentation from AIS manufacturers</w:t>
      </w:r>
      <w:r>
        <w:t>.</w:t>
      </w:r>
    </w:p>
    <w:p w14:paraId="6223FE6D" w14:textId="77777777" w:rsidR="00FD3637" w:rsidRDefault="00FD3637">
      <w:pPr>
        <w:spacing w:after="200" w:line="276" w:lineRule="auto"/>
        <w:rPr>
          <w:sz w:val="22"/>
        </w:rPr>
      </w:pPr>
      <w:r>
        <w:br w:type="page"/>
      </w:r>
    </w:p>
    <w:p w14:paraId="19E499C8" w14:textId="77777777" w:rsidR="0010151D" w:rsidRDefault="00FD3637" w:rsidP="00FD3637">
      <w:pPr>
        <w:pStyle w:val="Part"/>
      </w:pPr>
      <w:r>
        <w:lastRenderedPageBreak/>
        <w:t xml:space="preserve"> </w:t>
      </w:r>
      <w:bookmarkStart w:id="85" w:name="_Toc471384425"/>
      <w:r>
        <w:t>– TEACHING MODULES</w:t>
      </w:r>
      <w:bookmarkEnd w:id="85"/>
    </w:p>
    <w:p w14:paraId="71EC3CA2" w14:textId="77777777" w:rsidR="00FD3637" w:rsidRDefault="00FD3637" w:rsidP="00665C35">
      <w:pPr>
        <w:pStyle w:val="Heading1"/>
        <w:numPr>
          <w:ilvl w:val="0"/>
          <w:numId w:val="23"/>
        </w:numPr>
      </w:pPr>
      <w:bookmarkStart w:id="86" w:name="_Toc471384426"/>
      <w:r>
        <w:t xml:space="preserve">MODULE 1 – </w:t>
      </w:r>
      <w:r w:rsidR="00F76C27" w:rsidRPr="00F76C27">
        <w:rPr>
          <w:caps w:val="0"/>
        </w:rPr>
        <w:t>PURPOSE &amp; PRINCIPLES OF AIS</w:t>
      </w:r>
      <w:bookmarkEnd w:id="86"/>
    </w:p>
    <w:p w14:paraId="0EDF0EC9" w14:textId="77777777" w:rsidR="00FD3637" w:rsidRDefault="00FD3637" w:rsidP="00FD3637">
      <w:pPr>
        <w:pStyle w:val="Heading1separatationline"/>
      </w:pPr>
    </w:p>
    <w:p w14:paraId="1E46F948" w14:textId="77777777" w:rsidR="00FD3637" w:rsidRDefault="00FD3637" w:rsidP="00FD3637">
      <w:pPr>
        <w:pStyle w:val="Heading2"/>
      </w:pPr>
      <w:bookmarkStart w:id="87" w:name="_Toc471384427"/>
      <w:r>
        <w:t>Scope</w:t>
      </w:r>
      <w:bookmarkEnd w:id="87"/>
    </w:p>
    <w:p w14:paraId="23D604D7" w14:textId="77777777" w:rsidR="00FD3637" w:rsidRDefault="00FD3637" w:rsidP="00FD3637">
      <w:pPr>
        <w:pStyle w:val="Heading2separationline"/>
      </w:pPr>
    </w:p>
    <w:p w14:paraId="4E93DC38" w14:textId="326E1A3A" w:rsidR="00A117F1" w:rsidRPr="00A117F1" w:rsidDel="00A117F1" w:rsidRDefault="00F76C27" w:rsidP="00FD3637">
      <w:pPr>
        <w:pStyle w:val="BodyText"/>
        <w:rPr>
          <w:del w:id="88" w:author="Jillian Carson-Jackson" w:date="2017-09-21T15:30:00Z"/>
          <w:rFonts w:cs="Arial"/>
        </w:rPr>
      </w:pPr>
      <w:r w:rsidRPr="00F76C27">
        <w:rPr>
          <w:rFonts w:cs="Arial"/>
        </w:rPr>
        <w:t xml:space="preserve">This module </w:t>
      </w:r>
      <w:ins w:id="89" w:author="Jillian Carson-Jackson" w:date="2017-09-21T15:29:00Z">
        <w:r w:rsidR="00A117F1">
          <w:rPr>
            <w:rFonts w:cs="Arial"/>
          </w:rPr>
          <w:t>provides a d</w:t>
        </w:r>
        <w:r w:rsidR="00A117F1" w:rsidRPr="00F72A70">
          <w:rPr>
            <w:rFonts w:cs="Arial"/>
          </w:rPr>
          <w:t>escription of</w:t>
        </w:r>
        <w:r w:rsidR="00A117F1" w:rsidRPr="00F76C27">
          <w:rPr>
            <w:rFonts w:cs="Arial"/>
          </w:rPr>
          <w:t xml:space="preserve"> </w:t>
        </w:r>
      </w:ins>
      <w:del w:id="90" w:author="Jillian Carson-Jackson" w:date="2017-09-21T15:29:00Z">
        <w:r w:rsidRPr="00F76C27" w:rsidDel="00A117F1">
          <w:rPr>
            <w:rFonts w:cs="Arial"/>
          </w:rPr>
          <w:delText xml:space="preserve">describes </w:delText>
        </w:r>
      </w:del>
      <w:r w:rsidRPr="00F76C27">
        <w:rPr>
          <w:rFonts w:cs="Arial"/>
        </w:rPr>
        <w:t xml:space="preserve">the purpose </w:t>
      </w:r>
      <w:ins w:id="91" w:author="Jillian Carson-Jackson" w:date="2017-09-21T15:30:00Z">
        <w:r w:rsidR="00A117F1">
          <w:rPr>
            <w:rFonts w:cs="Arial"/>
          </w:rPr>
          <w:t xml:space="preserve">and operation </w:t>
        </w:r>
      </w:ins>
      <w:r w:rsidRPr="00F76C27">
        <w:rPr>
          <w:rFonts w:cs="Arial"/>
        </w:rPr>
        <w:t>of AIS</w:t>
      </w:r>
      <w:ins w:id="92" w:author="Jillian Carson-Jackson" w:date="2017-09-21T15:30:00Z">
        <w:r w:rsidR="00A117F1">
          <w:rPr>
            <w:rFonts w:cs="Arial"/>
          </w:rPr>
          <w:t>,</w:t>
        </w:r>
      </w:ins>
      <w:r w:rsidRPr="00F76C27">
        <w:rPr>
          <w:rFonts w:cs="Arial"/>
        </w:rPr>
        <w:t xml:space="preserve"> </w:t>
      </w:r>
      <w:ins w:id="93" w:author="Jillian Carson-Jackson" w:date="2017-09-21T15:30:00Z">
        <w:r w:rsidR="00A117F1">
          <w:rPr>
            <w:rFonts w:cs="Arial"/>
          </w:rPr>
          <w:t xml:space="preserve">an overview of the different AIS units, and the use of AIS </w:t>
        </w:r>
      </w:ins>
      <w:r w:rsidRPr="00F76C27">
        <w:rPr>
          <w:rFonts w:cs="Arial"/>
        </w:rPr>
        <w:t xml:space="preserve">as an aid to </w:t>
      </w:r>
      <w:proofErr w:type="spellStart"/>
      <w:r w:rsidRPr="00F76C27">
        <w:rPr>
          <w:rFonts w:cs="Arial"/>
        </w:rPr>
        <w:t>navigation</w:t>
      </w:r>
      <w:del w:id="94" w:author="Jillian Carson-Jackson" w:date="2017-09-21T15:30:00Z">
        <w:r w:rsidRPr="00F76C27" w:rsidDel="00A117F1">
          <w:rPr>
            <w:rFonts w:cs="Arial"/>
          </w:rPr>
          <w:delText xml:space="preserve"> and to shipping</w:delText>
        </w:r>
      </w:del>
      <w:r w:rsidRPr="00F76C27">
        <w:rPr>
          <w:rFonts w:cs="Arial"/>
        </w:rPr>
        <w:t>.</w:t>
      </w:r>
    </w:p>
    <w:p w14:paraId="4AA62B80" w14:textId="77777777" w:rsidR="00FD3637" w:rsidRDefault="00FD3637" w:rsidP="00FD3637">
      <w:pPr>
        <w:pStyle w:val="Heading2"/>
      </w:pPr>
      <w:bookmarkStart w:id="95" w:name="_Toc471384428"/>
      <w:r>
        <w:t>Learning</w:t>
      </w:r>
      <w:proofErr w:type="spellEnd"/>
      <w:r>
        <w:t xml:space="preserve"> Objective</w:t>
      </w:r>
      <w:bookmarkEnd w:id="95"/>
    </w:p>
    <w:p w14:paraId="63DFAA09" w14:textId="77777777" w:rsidR="00FD3637" w:rsidRDefault="00FD3637" w:rsidP="00FD3637">
      <w:pPr>
        <w:pStyle w:val="Heading2separationline"/>
      </w:pPr>
    </w:p>
    <w:p w14:paraId="168B01A0" w14:textId="77777777" w:rsidR="002A689F" w:rsidRPr="002A689F" w:rsidRDefault="00F76C27" w:rsidP="00FD3637">
      <w:pPr>
        <w:pStyle w:val="BodyText"/>
        <w:rPr>
          <w:b/>
        </w:rPr>
      </w:pPr>
      <w:r w:rsidRPr="00F76C27">
        <w:t xml:space="preserve">To gain a </w:t>
      </w:r>
      <w:r w:rsidRPr="00F76C27">
        <w:rPr>
          <w:b/>
        </w:rPr>
        <w:t>basic</w:t>
      </w:r>
      <w:r w:rsidRPr="00F76C27">
        <w:t xml:space="preserve"> understanding of the purpose of AIS in shipping safety and as an aid to navigation.</w:t>
      </w:r>
    </w:p>
    <w:p w14:paraId="6DCA0F3E" w14:textId="77777777" w:rsidR="00FD3637" w:rsidRDefault="00FD3637" w:rsidP="00FD3637">
      <w:pPr>
        <w:pStyle w:val="Heading2"/>
      </w:pPr>
      <w:bookmarkStart w:id="96" w:name="_Toc471384429"/>
      <w:r>
        <w:t>S</w:t>
      </w:r>
      <w:r w:rsidR="003A30F5">
        <w:t>yllabus</w:t>
      </w:r>
      <w:bookmarkEnd w:id="96"/>
    </w:p>
    <w:p w14:paraId="7BB7BF98" w14:textId="77777777" w:rsidR="00FD3637" w:rsidRDefault="00FD3637" w:rsidP="00FD3637">
      <w:pPr>
        <w:pStyle w:val="Heading2separationline"/>
      </w:pPr>
    </w:p>
    <w:p w14:paraId="533E3702" w14:textId="77777777" w:rsidR="00FD3637" w:rsidRDefault="00FD3637" w:rsidP="00FD3637">
      <w:pPr>
        <w:pStyle w:val="Heading3"/>
      </w:pPr>
      <w:bookmarkStart w:id="97" w:name="_Toc471384430"/>
      <w:r>
        <w:t xml:space="preserve">Lesson 1 – </w:t>
      </w:r>
      <w:r w:rsidR="00F76C27" w:rsidRPr="00F76C27">
        <w:t>Purpose of AIS &amp; AIS-AtoN</w:t>
      </w:r>
      <w:bookmarkEnd w:id="97"/>
    </w:p>
    <w:p w14:paraId="14D12D42" w14:textId="77777777" w:rsidR="00F76C27" w:rsidRPr="00F76C27" w:rsidRDefault="00F76C27" w:rsidP="00BA53FB">
      <w:pPr>
        <w:pStyle w:val="List1"/>
        <w:numPr>
          <w:ilvl w:val="0"/>
          <w:numId w:val="26"/>
        </w:numPr>
      </w:pPr>
      <w:r w:rsidRPr="00F76C27">
        <w:t>Principles of operation</w:t>
      </w:r>
      <w:r>
        <w:t>.</w:t>
      </w:r>
    </w:p>
    <w:p w14:paraId="37C1F52C" w14:textId="4039E451" w:rsidR="00F76C27" w:rsidRPr="00F76C27" w:rsidRDefault="00F76C27" w:rsidP="00BA53FB">
      <w:pPr>
        <w:pStyle w:val="List1"/>
        <w:numPr>
          <w:ilvl w:val="0"/>
          <w:numId w:val="26"/>
        </w:numPr>
      </w:pPr>
      <w:r w:rsidRPr="00F76C27">
        <w:t>Overview of an AIS system</w:t>
      </w:r>
      <w:ins w:id="98" w:author="Jillian Carson-Jackson" w:date="2017-09-21T15:30:00Z">
        <w:r w:rsidR="00CA1134">
          <w:t xml:space="preserve"> and AIS units</w:t>
        </w:r>
      </w:ins>
      <w:r>
        <w:t>.</w:t>
      </w:r>
    </w:p>
    <w:p w14:paraId="26E77BAB" w14:textId="77777777" w:rsidR="00F76C27" w:rsidRPr="00F76C27" w:rsidRDefault="00F76C27" w:rsidP="00BA53FB">
      <w:pPr>
        <w:pStyle w:val="List1"/>
        <w:numPr>
          <w:ilvl w:val="0"/>
          <w:numId w:val="26"/>
        </w:numPr>
      </w:pPr>
      <w:r w:rsidRPr="00F76C27">
        <w:t>Positive identification</w:t>
      </w:r>
      <w:r>
        <w:t>.</w:t>
      </w:r>
    </w:p>
    <w:p w14:paraId="19800B11" w14:textId="77777777" w:rsidR="00F76C27" w:rsidRPr="00F76C27" w:rsidRDefault="00F76C27" w:rsidP="00BA53FB">
      <w:pPr>
        <w:pStyle w:val="List1"/>
        <w:numPr>
          <w:ilvl w:val="0"/>
          <w:numId w:val="26"/>
        </w:numPr>
      </w:pPr>
      <w:r w:rsidRPr="00F76C27">
        <w:t>Limited Range</w:t>
      </w:r>
      <w:r>
        <w:t>.</w:t>
      </w:r>
    </w:p>
    <w:p w14:paraId="60354AA3" w14:textId="77777777" w:rsidR="00F76C27" w:rsidRPr="00F76C27" w:rsidRDefault="00F76C27" w:rsidP="00BA53FB">
      <w:pPr>
        <w:pStyle w:val="List1"/>
        <w:numPr>
          <w:ilvl w:val="0"/>
          <w:numId w:val="26"/>
        </w:numPr>
      </w:pPr>
      <w:r w:rsidRPr="00F76C27">
        <w:t>Trackable</w:t>
      </w:r>
      <w:r>
        <w:t>:</w:t>
      </w:r>
    </w:p>
    <w:p w14:paraId="777D49A5" w14:textId="77777777" w:rsidR="00F76C27" w:rsidRPr="00F76C27" w:rsidRDefault="00F76C27" w:rsidP="00F76C27">
      <w:pPr>
        <w:pStyle w:val="Lista"/>
      </w:pPr>
      <w:r w:rsidRPr="00F76C27">
        <w:t>Satellite</w:t>
      </w:r>
      <w:r>
        <w:t>.</w:t>
      </w:r>
    </w:p>
    <w:p w14:paraId="1C7F3781" w14:textId="77777777" w:rsidR="00F76C27" w:rsidRPr="00F76C27" w:rsidRDefault="00F76C27" w:rsidP="00F76C27">
      <w:pPr>
        <w:pStyle w:val="Lista"/>
      </w:pPr>
      <w:r w:rsidRPr="00F76C27">
        <w:t>Terrestrial</w:t>
      </w:r>
      <w:r>
        <w:t>.</w:t>
      </w:r>
    </w:p>
    <w:p w14:paraId="57810D61" w14:textId="77777777" w:rsidR="00CE5BF8" w:rsidRDefault="00F76C27" w:rsidP="00BA53FB">
      <w:pPr>
        <w:pStyle w:val="List1"/>
        <w:numPr>
          <w:ilvl w:val="0"/>
          <w:numId w:val="26"/>
        </w:numPr>
      </w:pPr>
      <w:r w:rsidRPr="00F76C27">
        <w:t>Mandated carriage &gt;300</w:t>
      </w:r>
      <w:r>
        <w:t>GRT</w:t>
      </w:r>
    </w:p>
    <w:p w14:paraId="0CEB20F3" w14:textId="77777777" w:rsidR="00FD3637" w:rsidRDefault="00FD3637" w:rsidP="00FD3637">
      <w:pPr>
        <w:pStyle w:val="Heading3"/>
      </w:pPr>
      <w:bookmarkStart w:id="99" w:name="_Toc471384431"/>
      <w:r>
        <w:t xml:space="preserve">Lesson 2 – </w:t>
      </w:r>
      <w:r w:rsidR="00F76C27" w:rsidRPr="00F76C27">
        <w:t>Principles of Operation</w:t>
      </w:r>
      <w:bookmarkEnd w:id="99"/>
    </w:p>
    <w:p w14:paraId="335BD488" w14:textId="77777777" w:rsidR="00F76C27" w:rsidRPr="00F76C27" w:rsidRDefault="00F76C27" w:rsidP="00BA53FB">
      <w:pPr>
        <w:pStyle w:val="List1"/>
        <w:numPr>
          <w:ilvl w:val="0"/>
          <w:numId w:val="27"/>
        </w:numPr>
      </w:pPr>
      <w:r w:rsidRPr="00F76C27">
        <w:t>Component parts</w:t>
      </w:r>
      <w:r>
        <w:t>:</w:t>
      </w:r>
    </w:p>
    <w:p w14:paraId="64F53F78" w14:textId="77777777" w:rsidR="00F76C27" w:rsidRPr="00F76C27" w:rsidRDefault="00F76C27" w:rsidP="00F76C27">
      <w:pPr>
        <w:pStyle w:val="Lista"/>
      </w:pPr>
      <w:r w:rsidRPr="00F76C27">
        <w:t>VHF Transceiver</w:t>
      </w:r>
      <w:r>
        <w:t>.</w:t>
      </w:r>
    </w:p>
    <w:p w14:paraId="2F90C52C" w14:textId="77777777" w:rsidR="00F76C27" w:rsidRPr="00F76C27" w:rsidRDefault="00F76C27" w:rsidP="00F76C27">
      <w:pPr>
        <w:pStyle w:val="Lista"/>
      </w:pPr>
      <w:r w:rsidRPr="00F76C27">
        <w:t>Minimum keyboard display (MKD)</w:t>
      </w:r>
      <w:r>
        <w:t>.</w:t>
      </w:r>
    </w:p>
    <w:p w14:paraId="5FE8F602" w14:textId="77777777" w:rsidR="00F76C27" w:rsidRPr="00F76C27" w:rsidRDefault="00F76C27" w:rsidP="00F76C27">
      <w:pPr>
        <w:pStyle w:val="Lista"/>
      </w:pPr>
      <w:r w:rsidRPr="00F76C27">
        <w:t>GNSS Receiver</w:t>
      </w:r>
      <w:r>
        <w:t>.</w:t>
      </w:r>
    </w:p>
    <w:p w14:paraId="0732A071" w14:textId="77777777" w:rsidR="00F76C27" w:rsidRPr="00F76C27" w:rsidRDefault="00F76C27" w:rsidP="00F76C27">
      <w:pPr>
        <w:pStyle w:val="Lista"/>
      </w:pPr>
      <w:r w:rsidRPr="00F76C27">
        <w:t>AIS Processor</w:t>
      </w:r>
      <w:r>
        <w:t>.</w:t>
      </w:r>
    </w:p>
    <w:p w14:paraId="3C41D03D" w14:textId="77777777" w:rsidR="00F76C27" w:rsidRPr="00F76C27" w:rsidRDefault="00F76C27" w:rsidP="00F76C27">
      <w:pPr>
        <w:pStyle w:val="Lista"/>
      </w:pPr>
      <w:r w:rsidRPr="00F76C27">
        <w:t>Antennas</w:t>
      </w:r>
      <w:r>
        <w:t>.</w:t>
      </w:r>
    </w:p>
    <w:p w14:paraId="43DE8F0C" w14:textId="77777777" w:rsidR="00F76C27" w:rsidRPr="00F76C27" w:rsidRDefault="00F76C27" w:rsidP="00BA53FB">
      <w:pPr>
        <w:pStyle w:val="List1"/>
        <w:numPr>
          <w:ilvl w:val="0"/>
          <w:numId w:val="27"/>
        </w:numPr>
      </w:pPr>
      <w:r w:rsidRPr="00F76C27">
        <w:t>User interfaces</w:t>
      </w:r>
      <w:r>
        <w:t>:</w:t>
      </w:r>
    </w:p>
    <w:p w14:paraId="4C22A5DC" w14:textId="77777777" w:rsidR="00F76C27" w:rsidRPr="00F76C27" w:rsidRDefault="00F76C27" w:rsidP="00F76C27">
      <w:pPr>
        <w:pStyle w:val="Lista"/>
      </w:pPr>
      <w:r>
        <w:t>MKD.</w:t>
      </w:r>
    </w:p>
    <w:p w14:paraId="6841D557" w14:textId="77777777" w:rsidR="00F76C27" w:rsidRPr="00F76C27" w:rsidRDefault="00F76C27" w:rsidP="00F76C27">
      <w:pPr>
        <w:pStyle w:val="Lista"/>
      </w:pPr>
      <w:r w:rsidRPr="00F76C27">
        <w:t>ECDIS</w:t>
      </w:r>
      <w:r>
        <w:t>.</w:t>
      </w:r>
    </w:p>
    <w:p w14:paraId="40A26470" w14:textId="77777777" w:rsidR="00F76C27" w:rsidRPr="00F76C27" w:rsidRDefault="00F76C27" w:rsidP="00F76C27">
      <w:pPr>
        <w:pStyle w:val="Lista"/>
      </w:pPr>
      <w:r w:rsidRPr="00F76C27">
        <w:t>Radar Display</w:t>
      </w:r>
      <w:r>
        <w:t>.</w:t>
      </w:r>
    </w:p>
    <w:p w14:paraId="30F403DD" w14:textId="77777777" w:rsidR="00F76C27" w:rsidRPr="00F76C27" w:rsidRDefault="00F76C27" w:rsidP="00BA53FB">
      <w:pPr>
        <w:pStyle w:val="List1"/>
        <w:numPr>
          <w:ilvl w:val="0"/>
          <w:numId w:val="27"/>
        </w:numPr>
      </w:pPr>
      <w:r w:rsidRPr="00F76C27">
        <w:t>VHF bands</w:t>
      </w:r>
      <w:r>
        <w:t>:</w:t>
      </w:r>
    </w:p>
    <w:p w14:paraId="1C4513B3" w14:textId="77777777" w:rsidR="00F76C27" w:rsidRPr="00F76C27" w:rsidRDefault="00F76C27" w:rsidP="00F76C27">
      <w:pPr>
        <w:pStyle w:val="Lista"/>
      </w:pPr>
      <w:r w:rsidRPr="00F76C27">
        <w:t xml:space="preserve">VHF Channels for AIS </w:t>
      </w:r>
      <w:r>
        <w:t>u</w:t>
      </w:r>
      <w:r w:rsidRPr="00F76C27">
        <w:t>se</w:t>
      </w:r>
      <w:r>
        <w:t>.</w:t>
      </w:r>
    </w:p>
    <w:p w14:paraId="21116869" w14:textId="77777777" w:rsidR="00F76C27" w:rsidRPr="00F76C27" w:rsidRDefault="00F76C27" w:rsidP="00F76C27">
      <w:pPr>
        <w:pStyle w:val="Lista"/>
      </w:pPr>
      <w:r w:rsidRPr="00F76C27">
        <w:t>Licensing and MMSI</w:t>
      </w:r>
      <w:r>
        <w:t>.</w:t>
      </w:r>
    </w:p>
    <w:p w14:paraId="33DF4855" w14:textId="77777777" w:rsidR="00F76C27" w:rsidRPr="00F76C27" w:rsidRDefault="00F76C27" w:rsidP="00BA53FB">
      <w:pPr>
        <w:pStyle w:val="List1"/>
        <w:numPr>
          <w:ilvl w:val="0"/>
          <w:numId w:val="27"/>
        </w:numPr>
      </w:pPr>
      <w:r w:rsidRPr="00F76C27">
        <w:t>TDMA Principles</w:t>
      </w:r>
      <w:r>
        <w:t>:</w:t>
      </w:r>
    </w:p>
    <w:p w14:paraId="17E6A399" w14:textId="77777777" w:rsidR="00F76C27" w:rsidRPr="00F76C27" w:rsidRDefault="00F76C27" w:rsidP="00F76C27">
      <w:pPr>
        <w:pStyle w:val="Lista"/>
      </w:pPr>
      <w:r w:rsidRPr="00F76C27">
        <w:t>Concepts of Time Slots of Different Stations</w:t>
      </w:r>
      <w:r>
        <w:t>.</w:t>
      </w:r>
    </w:p>
    <w:p w14:paraId="061ED956" w14:textId="77777777" w:rsidR="00F76C27" w:rsidRPr="00F76C27" w:rsidRDefault="00F76C27" w:rsidP="00F76C27">
      <w:pPr>
        <w:pStyle w:val="Lista"/>
      </w:pPr>
      <w:r w:rsidRPr="00F76C27">
        <w:t>Slot Synchronisation to Avoid Conflict in Messages</w:t>
      </w:r>
      <w:r>
        <w:t>.</w:t>
      </w:r>
    </w:p>
    <w:p w14:paraId="688466EC" w14:textId="77777777" w:rsidR="00F76C27" w:rsidRPr="00F76C27" w:rsidRDefault="00F76C27" w:rsidP="00F76C27">
      <w:pPr>
        <w:pStyle w:val="Lista"/>
      </w:pPr>
      <w:r w:rsidRPr="00F76C27">
        <w:lastRenderedPageBreak/>
        <w:t>Methods of Access for Stations</w:t>
      </w:r>
      <w:r>
        <w:t>.</w:t>
      </w:r>
    </w:p>
    <w:p w14:paraId="3A6D4BCB" w14:textId="77777777" w:rsidR="00F76C27" w:rsidRPr="00F76C27" w:rsidRDefault="00F76C27" w:rsidP="00F76C27">
      <w:pPr>
        <w:pStyle w:val="Lista"/>
      </w:pPr>
      <w:r w:rsidRPr="00F76C27">
        <w:t>RATDMA</w:t>
      </w:r>
      <w:r>
        <w:t>.</w:t>
      </w:r>
    </w:p>
    <w:p w14:paraId="0E017F58" w14:textId="77777777" w:rsidR="00F76C27" w:rsidRPr="00F76C27" w:rsidRDefault="00F76C27" w:rsidP="00F76C27">
      <w:pPr>
        <w:pStyle w:val="Lista"/>
      </w:pPr>
      <w:r w:rsidRPr="00F76C27">
        <w:t>FATDMA</w:t>
      </w:r>
      <w:r>
        <w:t>.</w:t>
      </w:r>
    </w:p>
    <w:p w14:paraId="6A7F0937" w14:textId="77777777" w:rsidR="00FD3637" w:rsidRDefault="00F76C27" w:rsidP="00F76C27">
      <w:pPr>
        <w:pStyle w:val="Lista"/>
      </w:pPr>
      <w:r w:rsidRPr="00F76C27">
        <w:t>SOTDMA</w:t>
      </w:r>
      <w:r>
        <w:t>.</w:t>
      </w:r>
    </w:p>
    <w:p w14:paraId="2691704D" w14:textId="77777777" w:rsidR="00A40526" w:rsidRDefault="00327ADA" w:rsidP="00327ADA">
      <w:pPr>
        <w:pStyle w:val="Heading3"/>
      </w:pPr>
      <w:bookmarkStart w:id="100" w:name="_Toc471384432"/>
      <w:r>
        <w:t xml:space="preserve">Lesson 3 </w:t>
      </w:r>
      <w:r w:rsidR="00A61485">
        <w:t>–</w:t>
      </w:r>
      <w:r>
        <w:t xml:space="preserve"> </w:t>
      </w:r>
      <w:r w:rsidR="00A61485">
        <w:t>AIS types</w:t>
      </w:r>
      <w:bookmarkEnd w:id="100"/>
    </w:p>
    <w:p w14:paraId="348E1456" w14:textId="77777777" w:rsidR="00A61485" w:rsidRPr="00A61485" w:rsidRDefault="00A61485" w:rsidP="00BA53FB">
      <w:pPr>
        <w:pStyle w:val="List1"/>
        <w:numPr>
          <w:ilvl w:val="0"/>
          <w:numId w:val="28"/>
        </w:numPr>
      </w:pPr>
      <w:r w:rsidRPr="00A61485">
        <w:t>AIS AtoN</w:t>
      </w:r>
      <w:r>
        <w:t>:</w:t>
      </w:r>
    </w:p>
    <w:p w14:paraId="49AF0354" w14:textId="77777777" w:rsidR="00A61485" w:rsidRPr="00A61485" w:rsidRDefault="00A61485" w:rsidP="00A61485">
      <w:pPr>
        <w:pStyle w:val="Lista"/>
      </w:pPr>
      <w:r w:rsidRPr="00A61485">
        <w:t>Type 1</w:t>
      </w:r>
      <w:r w:rsidR="00BA53FB">
        <w:t>.</w:t>
      </w:r>
    </w:p>
    <w:p w14:paraId="5A1F906B" w14:textId="77777777" w:rsidR="00A61485" w:rsidRPr="00A61485" w:rsidRDefault="00A61485" w:rsidP="00A61485">
      <w:pPr>
        <w:pStyle w:val="Lista"/>
      </w:pPr>
      <w:r w:rsidRPr="00A61485">
        <w:t>Type 2</w:t>
      </w:r>
      <w:r w:rsidR="00BA53FB">
        <w:t>.</w:t>
      </w:r>
    </w:p>
    <w:p w14:paraId="07F45016" w14:textId="77777777" w:rsidR="00A61485" w:rsidRPr="00A61485" w:rsidRDefault="00A61485" w:rsidP="00A61485">
      <w:pPr>
        <w:pStyle w:val="Lista"/>
      </w:pPr>
      <w:r w:rsidRPr="00A61485">
        <w:t>Type 3</w:t>
      </w:r>
      <w:r w:rsidR="00BA53FB">
        <w:t>.</w:t>
      </w:r>
    </w:p>
    <w:p w14:paraId="42B10F18" w14:textId="77777777" w:rsidR="00A61485" w:rsidRPr="00A61485" w:rsidRDefault="00BA53FB" w:rsidP="00BA53FB">
      <w:pPr>
        <w:pStyle w:val="List1"/>
        <w:numPr>
          <w:ilvl w:val="0"/>
          <w:numId w:val="28"/>
        </w:numPr>
      </w:pPr>
      <w:r>
        <w:t>Class A.</w:t>
      </w:r>
    </w:p>
    <w:p w14:paraId="1D9CE0EA" w14:textId="77777777" w:rsidR="00A61485" w:rsidRPr="00A61485" w:rsidRDefault="00A61485" w:rsidP="00BA53FB">
      <w:pPr>
        <w:pStyle w:val="List1"/>
        <w:numPr>
          <w:ilvl w:val="0"/>
          <w:numId w:val="28"/>
        </w:numPr>
      </w:pPr>
      <w:r w:rsidRPr="00A61485">
        <w:t>Class B</w:t>
      </w:r>
      <w:r w:rsidR="00BA53FB">
        <w:t>.</w:t>
      </w:r>
    </w:p>
    <w:p w14:paraId="266D38A4" w14:textId="77777777" w:rsidR="00A61485" w:rsidRPr="00A61485" w:rsidRDefault="00A61485" w:rsidP="00BA53FB">
      <w:pPr>
        <w:pStyle w:val="List1"/>
        <w:numPr>
          <w:ilvl w:val="0"/>
          <w:numId w:val="28"/>
        </w:numPr>
      </w:pPr>
      <w:r w:rsidRPr="00A61485">
        <w:t>Base Station</w:t>
      </w:r>
      <w:r w:rsidR="00BA53FB">
        <w:t>.</w:t>
      </w:r>
    </w:p>
    <w:p w14:paraId="4722B7EE" w14:textId="77777777" w:rsidR="00A61485" w:rsidRPr="00A61485" w:rsidRDefault="00BA53FB" w:rsidP="00BA53FB">
      <w:pPr>
        <w:pStyle w:val="List1"/>
        <w:numPr>
          <w:ilvl w:val="0"/>
          <w:numId w:val="28"/>
        </w:numPr>
      </w:pPr>
      <w:r>
        <w:t>Repeaters.</w:t>
      </w:r>
    </w:p>
    <w:p w14:paraId="19F702D3" w14:textId="77777777" w:rsidR="00BF0A2B" w:rsidRDefault="00A61485" w:rsidP="00BA53FB">
      <w:pPr>
        <w:pStyle w:val="List1"/>
        <w:numPr>
          <w:ilvl w:val="0"/>
          <w:numId w:val="28"/>
        </w:numPr>
      </w:pPr>
      <w:r w:rsidRPr="00A61485">
        <w:t>AIS SART</w:t>
      </w:r>
      <w:r w:rsidR="00BA53FB">
        <w:t>.</w:t>
      </w:r>
    </w:p>
    <w:p w14:paraId="34341891" w14:textId="77777777" w:rsidR="00BA53FB" w:rsidRDefault="00BA53FB" w:rsidP="00BA53FB">
      <w:pPr>
        <w:pStyle w:val="Heading3"/>
      </w:pPr>
      <w:bookmarkStart w:id="101" w:name="_Toc471384433"/>
      <w:r>
        <w:t xml:space="preserve">Lesson 4 - </w:t>
      </w:r>
      <w:r w:rsidRPr="00BA53FB">
        <w:t>AIS &amp; AIS-AtoN Messages</w:t>
      </w:r>
      <w:bookmarkEnd w:id="101"/>
    </w:p>
    <w:p w14:paraId="4D9F4A31" w14:textId="77777777" w:rsidR="00BA53FB" w:rsidRPr="00BA53FB" w:rsidRDefault="00BA53FB" w:rsidP="00A846B1">
      <w:pPr>
        <w:pStyle w:val="List1"/>
        <w:numPr>
          <w:ilvl w:val="0"/>
          <w:numId w:val="39"/>
        </w:numPr>
      </w:pPr>
      <w:r w:rsidRPr="00BA53FB">
        <w:t>IALA Recommendations A-126 and A-124</w:t>
      </w:r>
      <w:r>
        <w:t>.</w:t>
      </w:r>
    </w:p>
    <w:p w14:paraId="72EE19A2" w14:textId="77777777" w:rsidR="00BA53FB" w:rsidRPr="00BA53FB" w:rsidRDefault="00BA53FB" w:rsidP="00BA53FB">
      <w:pPr>
        <w:pStyle w:val="List1"/>
        <w:numPr>
          <w:ilvl w:val="0"/>
          <w:numId w:val="28"/>
        </w:numPr>
      </w:pPr>
      <w:r w:rsidRPr="00BA53FB">
        <w:t>Dynamic Voyage Information</w:t>
      </w:r>
      <w:r>
        <w:t>.</w:t>
      </w:r>
    </w:p>
    <w:p w14:paraId="335A41E8" w14:textId="77777777" w:rsidR="00BA53FB" w:rsidRPr="00BA53FB" w:rsidRDefault="00BA53FB" w:rsidP="00BA53FB">
      <w:pPr>
        <w:pStyle w:val="List1"/>
        <w:numPr>
          <w:ilvl w:val="0"/>
          <w:numId w:val="28"/>
        </w:numPr>
      </w:pPr>
      <w:r w:rsidRPr="00BA53FB">
        <w:t>Static Voyage Information</w:t>
      </w:r>
      <w:r>
        <w:t>.</w:t>
      </w:r>
    </w:p>
    <w:p w14:paraId="289F240B" w14:textId="77777777" w:rsidR="00BA53FB" w:rsidRPr="00BA53FB" w:rsidRDefault="00BA53FB" w:rsidP="00BA53FB">
      <w:pPr>
        <w:pStyle w:val="List1"/>
        <w:numPr>
          <w:ilvl w:val="0"/>
          <w:numId w:val="28"/>
        </w:numPr>
      </w:pPr>
      <w:r w:rsidRPr="00BA53FB">
        <w:t>AIS AtoN Information</w:t>
      </w:r>
      <w:r>
        <w:t>.</w:t>
      </w:r>
    </w:p>
    <w:p w14:paraId="7C368DC3" w14:textId="77777777" w:rsidR="00BA53FB" w:rsidRPr="00BA53FB" w:rsidRDefault="00BA53FB" w:rsidP="00BA53FB">
      <w:pPr>
        <w:pStyle w:val="List1"/>
        <w:numPr>
          <w:ilvl w:val="0"/>
          <w:numId w:val="28"/>
        </w:numPr>
      </w:pPr>
      <w:r w:rsidRPr="00BA53FB">
        <w:t>Other Messages</w:t>
      </w:r>
      <w:r>
        <w:t>.</w:t>
      </w:r>
    </w:p>
    <w:p w14:paraId="53E974E3" w14:textId="77777777" w:rsidR="00BA53FB" w:rsidRPr="00BA53FB" w:rsidRDefault="00BA53FB" w:rsidP="00BA53FB">
      <w:pPr>
        <w:pStyle w:val="List1"/>
        <w:numPr>
          <w:ilvl w:val="0"/>
          <w:numId w:val="28"/>
        </w:numPr>
      </w:pPr>
      <w:r w:rsidRPr="00BA53FB">
        <w:t>AIS Management Information</w:t>
      </w:r>
      <w:r>
        <w:t>.</w:t>
      </w:r>
    </w:p>
    <w:p w14:paraId="3E361CD4" w14:textId="77777777" w:rsidR="00FD3637" w:rsidRDefault="00FD3637" w:rsidP="00FD3637">
      <w:pPr>
        <w:pStyle w:val="Heading1"/>
      </w:pPr>
      <w:bookmarkStart w:id="102" w:name="_Toc471384434"/>
      <w:r>
        <w:t xml:space="preserve">MODULE 2 – </w:t>
      </w:r>
      <w:r w:rsidR="00BA53FB" w:rsidRPr="00BA53FB">
        <w:rPr>
          <w:caps w:val="0"/>
        </w:rPr>
        <w:t>AIS BASE STATION AND REPEATER</w:t>
      </w:r>
      <w:bookmarkEnd w:id="102"/>
    </w:p>
    <w:p w14:paraId="3CFCCE3A" w14:textId="77777777" w:rsidR="00FD3637" w:rsidRDefault="00FD3637" w:rsidP="00FD3637">
      <w:pPr>
        <w:pStyle w:val="Heading1separatationline"/>
      </w:pPr>
    </w:p>
    <w:p w14:paraId="49805F69" w14:textId="77777777" w:rsidR="00FD3637" w:rsidRDefault="00FD3637" w:rsidP="00FD3637">
      <w:pPr>
        <w:pStyle w:val="Heading2"/>
      </w:pPr>
      <w:bookmarkStart w:id="103" w:name="_Toc471384435"/>
      <w:r>
        <w:t>Scope</w:t>
      </w:r>
      <w:bookmarkEnd w:id="103"/>
    </w:p>
    <w:p w14:paraId="5CD91EE7" w14:textId="77777777" w:rsidR="00FD3637" w:rsidRDefault="00FD3637" w:rsidP="00FD3637">
      <w:pPr>
        <w:pStyle w:val="Heading2separationline"/>
      </w:pPr>
    </w:p>
    <w:p w14:paraId="10836301" w14:textId="77777777" w:rsidR="00FD3637" w:rsidRPr="00D34F9C" w:rsidRDefault="00BA53FB" w:rsidP="00245141">
      <w:pPr>
        <w:pStyle w:val="BodyText"/>
      </w:pPr>
      <w:r w:rsidRPr="00BA53FB">
        <w:t>This module describes the purpose of an AIS base station and an overview of its operation.</w:t>
      </w:r>
    </w:p>
    <w:p w14:paraId="1B79E419" w14:textId="77777777" w:rsidR="00FD3637" w:rsidRDefault="00FD3637" w:rsidP="00FD3637">
      <w:pPr>
        <w:pStyle w:val="Heading2"/>
      </w:pPr>
      <w:bookmarkStart w:id="104" w:name="_Toc471384436"/>
      <w:r>
        <w:t>Learning Objective</w:t>
      </w:r>
      <w:bookmarkEnd w:id="104"/>
    </w:p>
    <w:p w14:paraId="2E30588B" w14:textId="77777777" w:rsidR="00FD3637" w:rsidRDefault="00FD3637" w:rsidP="00FD3637">
      <w:pPr>
        <w:pStyle w:val="Heading2separationline"/>
      </w:pPr>
    </w:p>
    <w:p w14:paraId="0FC18E96" w14:textId="77777777" w:rsidR="00FD3637" w:rsidRPr="00FD3637" w:rsidRDefault="00BA53FB" w:rsidP="00245141">
      <w:pPr>
        <w:pStyle w:val="BodyText"/>
      </w:pPr>
      <w:r w:rsidRPr="00FB3D29">
        <w:t xml:space="preserve">To </w:t>
      </w:r>
      <w:r>
        <w:t xml:space="preserve">gain a </w:t>
      </w:r>
      <w:r w:rsidRPr="00DC499B">
        <w:rPr>
          <w:b/>
        </w:rPr>
        <w:t>basic</w:t>
      </w:r>
      <w:r>
        <w:t xml:space="preserve"> u</w:t>
      </w:r>
      <w:r w:rsidRPr="00FB3D29">
        <w:t>nderstand</w:t>
      </w:r>
      <w:r>
        <w:t xml:space="preserve">ing of </w:t>
      </w:r>
      <w:r>
        <w:rPr>
          <w:rFonts w:cs="Arial"/>
        </w:rPr>
        <w:t>the purpose and operation of an AIS base station</w:t>
      </w:r>
      <w:r w:rsidRPr="00FB3D29">
        <w:t>.</w:t>
      </w:r>
    </w:p>
    <w:p w14:paraId="0F87CBEA" w14:textId="77777777" w:rsidR="00FD3637" w:rsidRDefault="00FD3637" w:rsidP="00FD3637">
      <w:pPr>
        <w:pStyle w:val="Heading2"/>
      </w:pPr>
      <w:bookmarkStart w:id="105" w:name="_Toc471384437"/>
      <w:r>
        <w:t>S</w:t>
      </w:r>
      <w:r w:rsidR="003A30F5">
        <w:t>yllabus</w:t>
      </w:r>
      <w:bookmarkEnd w:id="105"/>
    </w:p>
    <w:p w14:paraId="67A6850E" w14:textId="77777777" w:rsidR="00FD3637" w:rsidRPr="00FD3637" w:rsidRDefault="00FD3637" w:rsidP="00FD3637">
      <w:pPr>
        <w:pStyle w:val="Heading2separationline"/>
      </w:pPr>
    </w:p>
    <w:p w14:paraId="7A4B5B00" w14:textId="77777777" w:rsidR="00FD3637" w:rsidRDefault="00FD3637" w:rsidP="00FD3637">
      <w:pPr>
        <w:pStyle w:val="Heading3"/>
      </w:pPr>
      <w:bookmarkStart w:id="106" w:name="_Toc471384438"/>
      <w:r>
        <w:t xml:space="preserve">Lesson 1 – </w:t>
      </w:r>
      <w:r w:rsidR="00BA53FB" w:rsidRPr="00BA53FB">
        <w:t>Purpose of an AIS Base Station</w:t>
      </w:r>
      <w:bookmarkEnd w:id="106"/>
    </w:p>
    <w:p w14:paraId="37EF04F0" w14:textId="77777777" w:rsidR="00BA53FB" w:rsidRPr="00BA53FB" w:rsidRDefault="00BA53FB" w:rsidP="00BA53FB">
      <w:pPr>
        <w:pStyle w:val="List1"/>
        <w:numPr>
          <w:ilvl w:val="0"/>
          <w:numId w:val="29"/>
        </w:numPr>
      </w:pPr>
      <w:r w:rsidRPr="00BA53FB">
        <w:t>Collection of AIS data for Vessel Traffic Monitoring</w:t>
      </w:r>
      <w:r>
        <w:t>.</w:t>
      </w:r>
    </w:p>
    <w:p w14:paraId="679D416E" w14:textId="77777777" w:rsidR="00BA53FB" w:rsidRPr="00BA53FB" w:rsidRDefault="00BA53FB" w:rsidP="00BA53FB">
      <w:pPr>
        <w:pStyle w:val="List1"/>
        <w:numPr>
          <w:ilvl w:val="0"/>
          <w:numId w:val="29"/>
        </w:numPr>
      </w:pPr>
      <w:r w:rsidRPr="00BA53FB">
        <w:t>Verification of AIS-AtoN performance</w:t>
      </w:r>
      <w:r>
        <w:t>.</w:t>
      </w:r>
    </w:p>
    <w:p w14:paraId="16E3F56D" w14:textId="77777777" w:rsidR="005871F3" w:rsidRDefault="00BA53FB" w:rsidP="00BA53FB">
      <w:pPr>
        <w:pStyle w:val="List1"/>
        <w:numPr>
          <w:ilvl w:val="0"/>
          <w:numId w:val="29"/>
        </w:numPr>
      </w:pPr>
      <w:r w:rsidRPr="00BA53FB">
        <w:t>Transmission of Virtual AtoN</w:t>
      </w:r>
      <w:r>
        <w:t>.</w:t>
      </w:r>
    </w:p>
    <w:p w14:paraId="424B0F9E" w14:textId="77777777" w:rsidR="005871F3" w:rsidRDefault="00D34F9C" w:rsidP="00D34F9C">
      <w:pPr>
        <w:pStyle w:val="Heading3"/>
      </w:pPr>
      <w:bookmarkStart w:id="107" w:name="_Toc471384439"/>
      <w:r>
        <w:t xml:space="preserve">Lesson 2 - </w:t>
      </w:r>
      <w:r w:rsidR="00BA53FB">
        <w:t>Shore Based Infrastructure</w:t>
      </w:r>
      <w:bookmarkEnd w:id="107"/>
    </w:p>
    <w:p w14:paraId="54A30301" w14:textId="77777777" w:rsidR="00BA53FB" w:rsidRPr="00BA53FB" w:rsidRDefault="00BA53FB" w:rsidP="00BA53FB">
      <w:pPr>
        <w:pStyle w:val="List1"/>
        <w:numPr>
          <w:ilvl w:val="0"/>
          <w:numId w:val="30"/>
        </w:numPr>
      </w:pPr>
      <w:r w:rsidRPr="00BA53FB">
        <w:t>Component parts of an AIS Base Station</w:t>
      </w:r>
      <w:r>
        <w:t>.</w:t>
      </w:r>
    </w:p>
    <w:p w14:paraId="0CB718B4" w14:textId="77777777" w:rsidR="00BA53FB" w:rsidRPr="00BA53FB" w:rsidRDefault="00BA53FB" w:rsidP="00BA53FB">
      <w:pPr>
        <w:pStyle w:val="List1"/>
        <w:numPr>
          <w:ilvl w:val="0"/>
          <w:numId w:val="30"/>
        </w:numPr>
        <w:rPr>
          <w:u w:val="single"/>
        </w:rPr>
      </w:pPr>
      <w:r w:rsidRPr="00BA53FB">
        <w:t>Slot reservation</w:t>
      </w:r>
      <w:r>
        <w:t>.</w:t>
      </w:r>
    </w:p>
    <w:p w14:paraId="673B74F9" w14:textId="77777777" w:rsidR="00BA53FB" w:rsidRPr="00BA53FB" w:rsidRDefault="00BA53FB" w:rsidP="00BA53FB">
      <w:pPr>
        <w:pStyle w:val="List1"/>
        <w:numPr>
          <w:ilvl w:val="0"/>
          <w:numId w:val="30"/>
        </w:numPr>
      </w:pPr>
      <w:r w:rsidRPr="00BA53FB">
        <w:t>The Base Station Network</w:t>
      </w:r>
      <w:r>
        <w:t>:</w:t>
      </w:r>
    </w:p>
    <w:p w14:paraId="6F036E83" w14:textId="77777777" w:rsidR="00BA53FB" w:rsidRPr="00BA53FB" w:rsidRDefault="00BA53FB" w:rsidP="00BA53FB">
      <w:pPr>
        <w:pStyle w:val="Lista"/>
      </w:pPr>
      <w:r w:rsidRPr="00BA53FB">
        <w:lastRenderedPageBreak/>
        <w:t>Control of network</w:t>
      </w:r>
      <w:r>
        <w:t>.</w:t>
      </w:r>
    </w:p>
    <w:p w14:paraId="71B393AB" w14:textId="77777777" w:rsidR="005871F3" w:rsidRDefault="00BA53FB" w:rsidP="00BA53FB">
      <w:pPr>
        <w:pStyle w:val="Lista"/>
      </w:pPr>
      <w:r w:rsidRPr="00BA53FB">
        <w:t>Access and authority to access</w:t>
      </w:r>
      <w:r>
        <w:t>.</w:t>
      </w:r>
    </w:p>
    <w:p w14:paraId="1134FF89" w14:textId="77777777" w:rsidR="005871F3" w:rsidRDefault="005871F3" w:rsidP="00D34F9C">
      <w:pPr>
        <w:pStyle w:val="Heading3"/>
      </w:pPr>
      <w:bookmarkStart w:id="108" w:name="_Toc471384440"/>
      <w:r>
        <w:t xml:space="preserve">Lesson 3 – </w:t>
      </w:r>
      <w:r w:rsidR="00BA53FB" w:rsidRPr="00BA53FB">
        <w:t>Base Station Messages</w:t>
      </w:r>
      <w:bookmarkEnd w:id="108"/>
    </w:p>
    <w:p w14:paraId="393BDA5A" w14:textId="77777777" w:rsidR="00BA53FB" w:rsidRPr="00BA53FB" w:rsidRDefault="00BA53FB" w:rsidP="00BA53FB">
      <w:pPr>
        <w:pStyle w:val="List1"/>
        <w:numPr>
          <w:ilvl w:val="0"/>
          <w:numId w:val="31"/>
        </w:numPr>
      </w:pPr>
      <w:r w:rsidRPr="00BA53FB">
        <w:t>Message 4 – Base Station Report</w:t>
      </w:r>
      <w:r>
        <w:t>.</w:t>
      </w:r>
    </w:p>
    <w:p w14:paraId="48346F49" w14:textId="77777777" w:rsidR="00BA53FB" w:rsidRPr="00BA53FB" w:rsidRDefault="00BA53FB" w:rsidP="00BA53FB">
      <w:pPr>
        <w:pStyle w:val="List1"/>
        <w:numPr>
          <w:ilvl w:val="0"/>
          <w:numId w:val="31"/>
        </w:numPr>
      </w:pPr>
      <w:r w:rsidRPr="00BA53FB">
        <w:t>Message 20 – Data Link Management Message (Slot Reservation)</w:t>
      </w:r>
      <w:r>
        <w:t>.</w:t>
      </w:r>
    </w:p>
    <w:p w14:paraId="1E9E0D07" w14:textId="77777777" w:rsidR="005871F3" w:rsidRDefault="00BA53FB" w:rsidP="00BA53FB">
      <w:pPr>
        <w:pStyle w:val="List1"/>
        <w:numPr>
          <w:ilvl w:val="0"/>
          <w:numId w:val="31"/>
        </w:numPr>
      </w:pPr>
      <w:r w:rsidRPr="00BA53FB">
        <w:t>Message 22 – Channel Management</w:t>
      </w:r>
      <w:r>
        <w:t>.</w:t>
      </w:r>
    </w:p>
    <w:p w14:paraId="3066804A" w14:textId="77777777" w:rsidR="003A30F5" w:rsidRDefault="003A30F5" w:rsidP="003A30F5">
      <w:pPr>
        <w:pStyle w:val="Heading1"/>
      </w:pPr>
      <w:bookmarkStart w:id="109" w:name="_Toc471384441"/>
      <w:r>
        <w:t xml:space="preserve">MODULE 3 – </w:t>
      </w:r>
      <w:r w:rsidR="00C931F4">
        <w:t>AIS-A</w:t>
      </w:r>
      <w:r w:rsidR="00C931F4">
        <w:rPr>
          <w:caps w:val="0"/>
        </w:rPr>
        <w:t>to</w:t>
      </w:r>
      <w:r w:rsidR="00C931F4">
        <w:t>N</w:t>
      </w:r>
      <w:bookmarkEnd w:id="109"/>
    </w:p>
    <w:p w14:paraId="675459F1" w14:textId="77777777" w:rsidR="003A30F5" w:rsidRDefault="003A30F5" w:rsidP="003A30F5">
      <w:pPr>
        <w:pStyle w:val="Heading1separatationline"/>
      </w:pPr>
    </w:p>
    <w:p w14:paraId="2A0B6232" w14:textId="77777777" w:rsidR="003A30F5" w:rsidRDefault="003A30F5" w:rsidP="003A30F5">
      <w:pPr>
        <w:pStyle w:val="Heading2"/>
      </w:pPr>
      <w:bookmarkStart w:id="110" w:name="_Toc471384442"/>
      <w:r>
        <w:t>Scope</w:t>
      </w:r>
      <w:bookmarkEnd w:id="110"/>
    </w:p>
    <w:p w14:paraId="11C2E45F" w14:textId="77777777" w:rsidR="003A30F5" w:rsidRDefault="003A30F5" w:rsidP="003A30F5">
      <w:pPr>
        <w:pStyle w:val="Heading2separationline"/>
      </w:pPr>
    </w:p>
    <w:p w14:paraId="7CBFB992" w14:textId="77777777" w:rsidR="003A30F5" w:rsidRPr="00D34F9C" w:rsidRDefault="00C931F4" w:rsidP="00CE5BF8">
      <w:pPr>
        <w:pStyle w:val="BodyText"/>
      </w:pPr>
      <w:r w:rsidRPr="00C931F4">
        <w:t>This module provides an overview of the purpose of AIS as an AtoN.</w:t>
      </w:r>
    </w:p>
    <w:p w14:paraId="623F048E" w14:textId="77777777" w:rsidR="003A30F5" w:rsidRDefault="003A30F5" w:rsidP="003A30F5">
      <w:pPr>
        <w:pStyle w:val="Heading2"/>
      </w:pPr>
      <w:bookmarkStart w:id="111" w:name="_Toc471384443"/>
      <w:r>
        <w:t>Learning Objective</w:t>
      </w:r>
      <w:bookmarkEnd w:id="111"/>
    </w:p>
    <w:p w14:paraId="269EB8CB" w14:textId="77777777" w:rsidR="003A30F5" w:rsidRDefault="003A30F5" w:rsidP="003A30F5">
      <w:pPr>
        <w:pStyle w:val="Heading2separationline"/>
      </w:pPr>
    </w:p>
    <w:p w14:paraId="32240B3B" w14:textId="77777777" w:rsidR="003A30F5" w:rsidRPr="00FD3637" w:rsidRDefault="00C931F4" w:rsidP="003A30F5">
      <w:pPr>
        <w:pStyle w:val="BodyText"/>
      </w:pPr>
      <w:r w:rsidRPr="00C931F4">
        <w:t xml:space="preserve">To gain a </w:t>
      </w:r>
      <w:r w:rsidRPr="00C931F4">
        <w:rPr>
          <w:b/>
        </w:rPr>
        <w:t>satisfactory</w:t>
      </w:r>
      <w:r w:rsidRPr="00C931F4">
        <w:t xml:space="preserve"> understanding of the purposes of AIS as and AtoN</w:t>
      </w:r>
      <w:r>
        <w:t>.</w:t>
      </w:r>
    </w:p>
    <w:p w14:paraId="2BCF94DA" w14:textId="77777777" w:rsidR="003A30F5" w:rsidRDefault="003A30F5" w:rsidP="003A30F5">
      <w:pPr>
        <w:pStyle w:val="Heading2"/>
      </w:pPr>
      <w:bookmarkStart w:id="112" w:name="_Toc471384444"/>
      <w:r>
        <w:t>Syllabus</w:t>
      </w:r>
      <w:bookmarkEnd w:id="112"/>
    </w:p>
    <w:p w14:paraId="558E2E6F" w14:textId="77777777" w:rsidR="003A30F5" w:rsidRPr="00FD3637" w:rsidRDefault="003A30F5" w:rsidP="003A30F5">
      <w:pPr>
        <w:pStyle w:val="Heading2separationline"/>
      </w:pPr>
    </w:p>
    <w:p w14:paraId="4A983DDA" w14:textId="77777777" w:rsidR="003A30F5" w:rsidRDefault="003A30F5" w:rsidP="003A30F5">
      <w:pPr>
        <w:pStyle w:val="Heading3"/>
      </w:pPr>
      <w:bookmarkStart w:id="113" w:name="_Toc471384445"/>
      <w:r>
        <w:t xml:space="preserve">Lesson 1 – </w:t>
      </w:r>
      <w:r w:rsidR="00EF5310" w:rsidRPr="00EF5310">
        <w:t>Purpose of AIS AtoN</w:t>
      </w:r>
      <w:bookmarkEnd w:id="113"/>
    </w:p>
    <w:p w14:paraId="4D89B2C1" w14:textId="77777777" w:rsidR="00EF5310" w:rsidRPr="00EF5310" w:rsidRDefault="00EF5310" w:rsidP="00EF5310">
      <w:pPr>
        <w:pStyle w:val="List1"/>
        <w:numPr>
          <w:ilvl w:val="0"/>
          <w:numId w:val="32"/>
        </w:numPr>
      </w:pPr>
      <w:bookmarkStart w:id="114" w:name="_Toc335658314"/>
      <w:r w:rsidRPr="00EF5310">
        <w:t>Electronic display</w:t>
      </w:r>
      <w:r w:rsidR="00B55FB1">
        <w:t>:</w:t>
      </w:r>
    </w:p>
    <w:p w14:paraId="369B78CB" w14:textId="77777777" w:rsidR="00EF5310" w:rsidRPr="00EF5310" w:rsidRDefault="00EF5310" w:rsidP="00EF5310">
      <w:pPr>
        <w:pStyle w:val="Lista"/>
      </w:pPr>
      <w:r w:rsidRPr="00EF5310">
        <w:t>ECDIS</w:t>
      </w:r>
      <w:r w:rsidR="00B55FB1">
        <w:t>.</w:t>
      </w:r>
    </w:p>
    <w:p w14:paraId="0575E60E" w14:textId="77777777" w:rsidR="00EF5310" w:rsidRPr="00EF5310" w:rsidRDefault="00EF5310" w:rsidP="00EF5310">
      <w:pPr>
        <w:pStyle w:val="Lista"/>
      </w:pPr>
      <w:r w:rsidRPr="00EF5310">
        <w:t>Radar</w:t>
      </w:r>
      <w:r w:rsidR="00B55FB1">
        <w:t>.</w:t>
      </w:r>
    </w:p>
    <w:bookmarkEnd w:id="114"/>
    <w:p w14:paraId="1707668E" w14:textId="77777777" w:rsidR="00EF5310" w:rsidRPr="00EF5310" w:rsidRDefault="00EF5310" w:rsidP="00EF5310">
      <w:pPr>
        <w:pStyle w:val="List1"/>
        <w:numPr>
          <w:ilvl w:val="0"/>
          <w:numId w:val="32"/>
        </w:numPr>
      </w:pPr>
      <w:r w:rsidRPr="00EF5310">
        <w:t>Remote monitoring of AtoN status</w:t>
      </w:r>
      <w:r w:rsidR="00B55FB1">
        <w:t>.</w:t>
      </w:r>
    </w:p>
    <w:p w14:paraId="11F6034C" w14:textId="77777777" w:rsidR="003A30F5" w:rsidRDefault="00EF5310" w:rsidP="00EF5310">
      <w:pPr>
        <w:pStyle w:val="List1"/>
        <w:numPr>
          <w:ilvl w:val="0"/>
          <w:numId w:val="32"/>
        </w:numPr>
      </w:pPr>
      <w:r w:rsidRPr="00EF5310">
        <w:t>Message 21 – AtoN report</w:t>
      </w:r>
      <w:r w:rsidR="00B55FB1">
        <w:t>.</w:t>
      </w:r>
    </w:p>
    <w:p w14:paraId="25E92672" w14:textId="77777777" w:rsidR="003A30F5" w:rsidRDefault="003A30F5" w:rsidP="003A30F5">
      <w:pPr>
        <w:pStyle w:val="Heading1"/>
      </w:pPr>
      <w:bookmarkStart w:id="115" w:name="_Toc471384446"/>
      <w:r>
        <w:t xml:space="preserve">MODULE 4 – </w:t>
      </w:r>
      <w:r w:rsidR="00B55FB1" w:rsidRPr="00B55FB1">
        <w:rPr>
          <w:caps w:val="0"/>
        </w:rPr>
        <w:t>INSTALLATION, CONFIGURATION, MMSI &amp; SLOT MANAGEMENT</w:t>
      </w:r>
      <w:bookmarkEnd w:id="115"/>
    </w:p>
    <w:p w14:paraId="7C74A0DA" w14:textId="77777777" w:rsidR="003A30F5" w:rsidRDefault="003A30F5" w:rsidP="003A30F5">
      <w:pPr>
        <w:pStyle w:val="Heading1separatationline"/>
      </w:pPr>
    </w:p>
    <w:p w14:paraId="214BC94D" w14:textId="77777777" w:rsidR="003A30F5" w:rsidRDefault="003A30F5" w:rsidP="003A30F5">
      <w:pPr>
        <w:pStyle w:val="Heading2"/>
      </w:pPr>
      <w:bookmarkStart w:id="116" w:name="_Toc471384447"/>
      <w:r>
        <w:t>Scope</w:t>
      </w:r>
      <w:bookmarkEnd w:id="116"/>
    </w:p>
    <w:p w14:paraId="73765D6B" w14:textId="77777777" w:rsidR="003A30F5" w:rsidRDefault="003A30F5" w:rsidP="003A30F5">
      <w:pPr>
        <w:pStyle w:val="Heading2separationline"/>
      </w:pPr>
    </w:p>
    <w:p w14:paraId="1EEAD8E5" w14:textId="77777777" w:rsidR="003A30F5" w:rsidRPr="00D34F9C" w:rsidRDefault="00B55FB1" w:rsidP="00245141">
      <w:pPr>
        <w:pStyle w:val="BodyText"/>
      </w:pPr>
      <w:r w:rsidRPr="00B55FB1">
        <w:t>This module provides an overview of the installation and configuration of AIS base station, repeaters and AIS-AtoN.</w:t>
      </w:r>
    </w:p>
    <w:p w14:paraId="328F88F5" w14:textId="77777777" w:rsidR="003A30F5" w:rsidRDefault="003A30F5" w:rsidP="003A30F5">
      <w:pPr>
        <w:pStyle w:val="Heading2"/>
      </w:pPr>
      <w:bookmarkStart w:id="117" w:name="_Toc471384448"/>
      <w:r>
        <w:t>Learning Objective</w:t>
      </w:r>
      <w:bookmarkEnd w:id="117"/>
    </w:p>
    <w:p w14:paraId="4785E895" w14:textId="77777777" w:rsidR="003A30F5" w:rsidRDefault="003A30F5" w:rsidP="003A30F5">
      <w:pPr>
        <w:pStyle w:val="Heading2separationline"/>
      </w:pPr>
    </w:p>
    <w:p w14:paraId="77388434" w14:textId="77777777" w:rsidR="003A30F5" w:rsidRPr="00FD3637" w:rsidRDefault="00B55FB1" w:rsidP="003A30F5">
      <w:pPr>
        <w:pStyle w:val="BodyText"/>
      </w:pPr>
      <w:r w:rsidRPr="00B55FB1">
        <w:t xml:space="preserve">To gain a </w:t>
      </w:r>
      <w:r w:rsidRPr="00B55FB1">
        <w:rPr>
          <w:b/>
        </w:rPr>
        <w:t>satisfactory</w:t>
      </w:r>
      <w:r w:rsidRPr="00B55FB1">
        <w:t xml:space="preserve"> understanding to enable the technician to install, configure and commission an AIS-AtoN.</w:t>
      </w:r>
    </w:p>
    <w:p w14:paraId="4E34A431" w14:textId="77777777" w:rsidR="003A30F5" w:rsidRDefault="003A30F5" w:rsidP="003A30F5">
      <w:pPr>
        <w:pStyle w:val="Heading2"/>
      </w:pPr>
      <w:bookmarkStart w:id="118" w:name="_Toc471384449"/>
      <w:r>
        <w:t>Syllabus</w:t>
      </w:r>
      <w:bookmarkEnd w:id="118"/>
    </w:p>
    <w:p w14:paraId="548BDBD1" w14:textId="77777777" w:rsidR="003A30F5" w:rsidRPr="00FD3637" w:rsidRDefault="003A30F5" w:rsidP="003A30F5">
      <w:pPr>
        <w:pStyle w:val="Heading2separationline"/>
      </w:pPr>
    </w:p>
    <w:p w14:paraId="147CCFF9" w14:textId="77777777" w:rsidR="003A30F5" w:rsidRDefault="003A30F5" w:rsidP="003A30F5">
      <w:pPr>
        <w:pStyle w:val="Heading3"/>
      </w:pPr>
      <w:bookmarkStart w:id="119" w:name="_Toc471384450"/>
      <w:r>
        <w:t xml:space="preserve">Lesson 1 – </w:t>
      </w:r>
      <w:r w:rsidR="00B55FB1" w:rsidRPr="00B55FB1">
        <w:t>AIS AtoN Installation</w:t>
      </w:r>
      <w:bookmarkEnd w:id="119"/>
    </w:p>
    <w:p w14:paraId="13433E47" w14:textId="77777777" w:rsidR="00B55FB1" w:rsidRPr="00B55FB1" w:rsidRDefault="00B55FB1" w:rsidP="00A846B1">
      <w:pPr>
        <w:pStyle w:val="List1"/>
        <w:numPr>
          <w:ilvl w:val="0"/>
          <w:numId w:val="33"/>
        </w:numPr>
      </w:pPr>
      <w:r w:rsidRPr="00B55FB1">
        <w:t>Antenna location</w:t>
      </w:r>
      <w:r>
        <w:t>:</w:t>
      </w:r>
    </w:p>
    <w:p w14:paraId="15B8F3D3" w14:textId="77777777" w:rsidR="00B55FB1" w:rsidRPr="00B55FB1" w:rsidRDefault="00B55FB1" w:rsidP="00B55FB1">
      <w:pPr>
        <w:pStyle w:val="Lista"/>
      </w:pPr>
      <w:r w:rsidRPr="00B55FB1">
        <w:t>GNSS receiver location</w:t>
      </w:r>
      <w:r>
        <w:t>.</w:t>
      </w:r>
    </w:p>
    <w:p w14:paraId="736EAACF" w14:textId="77777777" w:rsidR="00B55FB1" w:rsidRPr="00B55FB1" w:rsidRDefault="00B55FB1" w:rsidP="00B55FB1">
      <w:pPr>
        <w:pStyle w:val="Lista"/>
      </w:pPr>
      <w:r w:rsidRPr="00B55FB1">
        <w:t>VHF Antenna</w:t>
      </w:r>
      <w:r>
        <w:t>.</w:t>
      </w:r>
    </w:p>
    <w:p w14:paraId="779BBA23" w14:textId="77777777" w:rsidR="00B55FB1" w:rsidRPr="00B55FB1" w:rsidRDefault="00B55FB1" w:rsidP="00A846B1">
      <w:pPr>
        <w:pStyle w:val="List1"/>
        <w:numPr>
          <w:ilvl w:val="0"/>
          <w:numId w:val="33"/>
        </w:numPr>
      </w:pPr>
      <w:r w:rsidRPr="00B55FB1">
        <w:t>Power supply</w:t>
      </w:r>
      <w:r>
        <w:t>.</w:t>
      </w:r>
    </w:p>
    <w:p w14:paraId="2C40C322" w14:textId="77777777" w:rsidR="00B55FB1" w:rsidRPr="00B55FB1" w:rsidRDefault="00B55FB1" w:rsidP="00A846B1">
      <w:pPr>
        <w:pStyle w:val="List1"/>
        <w:numPr>
          <w:ilvl w:val="0"/>
          <w:numId w:val="33"/>
        </w:numPr>
      </w:pPr>
      <w:r w:rsidRPr="00B55FB1">
        <w:t>Watertight integrity</w:t>
      </w:r>
      <w:r>
        <w:t>.</w:t>
      </w:r>
    </w:p>
    <w:p w14:paraId="4B8AB0EA" w14:textId="77777777" w:rsidR="003A30F5" w:rsidRDefault="00B55FB1" w:rsidP="00A846B1">
      <w:pPr>
        <w:pStyle w:val="List1"/>
        <w:numPr>
          <w:ilvl w:val="0"/>
          <w:numId w:val="33"/>
        </w:numPr>
      </w:pPr>
      <w:r w:rsidRPr="00B55FB1">
        <w:t>Maintenance accessibility</w:t>
      </w:r>
      <w:r>
        <w:t>.</w:t>
      </w:r>
    </w:p>
    <w:p w14:paraId="22B1D860" w14:textId="77777777" w:rsidR="003A30F5" w:rsidRDefault="003A30F5" w:rsidP="003A30F5">
      <w:pPr>
        <w:pStyle w:val="Heading3"/>
      </w:pPr>
      <w:bookmarkStart w:id="120" w:name="_Toc471384451"/>
      <w:r>
        <w:lastRenderedPageBreak/>
        <w:t xml:space="preserve">Lesson 2 - </w:t>
      </w:r>
      <w:r w:rsidR="00B55FB1" w:rsidRPr="00B55FB1">
        <w:t>AIS Configuration</w:t>
      </w:r>
      <w:bookmarkEnd w:id="120"/>
    </w:p>
    <w:p w14:paraId="1BC6ACC6" w14:textId="77777777" w:rsidR="00B55FB1" w:rsidRPr="00B55FB1" w:rsidRDefault="00B55FB1" w:rsidP="00A846B1">
      <w:pPr>
        <w:pStyle w:val="List1"/>
        <w:numPr>
          <w:ilvl w:val="0"/>
          <w:numId w:val="34"/>
        </w:numPr>
      </w:pPr>
      <w:r w:rsidRPr="00B55FB1">
        <w:t>Identification</w:t>
      </w:r>
      <w:r>
        <w:t>:</w:t>
      </w:r>
    </w:p>
    <w:p w14:paraId="2FDEEFDD" w14:textId="77777777" w:rsidR="00B55FB1" w:rsidRPr="00B55FB1" w:rsidRDefault="00B55FB1" w:rsidP="00B55FB1">
      <w:pPr>
        <w:pStyle w:val="Lista"/>
      </w:pPr>
      <w:r w:rsidRPr="00B55FB1">
        <w:t>MMSI</w:t>
      </w:r>
      <w:r>
        <w:t>.</w:t>
      </w:r>
    </w:p>
    <w:p w14:paraId="16A4B326" w14:textId="77777777" w:rsidR="00B55FB1" w:rsidRPr="00B55FB1" w:rsidRDefault="00B55FB1" w:rsidP="00B55FB1">
      <w:pPr>
        <w:pStyle w:val="Lista"/>
      </w:pPr>
      <w:r w:rsidRPr="00B55FB1">
        <w:t>Name</w:t>
      </w:r>
      <w:r>
        <w:t>.</w:t>
      </w:r>
    </w:p>
    <w:p w14:paraId="477985AE" w14:textId="77777777" w:rsidR="00B55FB1" w:rsidRPr="00B55FB1" w:rsidRDefault="00B55FB1" w:rsidP="00A846B1">
      <w:pPr>
        <w:pStyle w:val="List1"/>
        <w:numPr>
          <w:ilvl w:val="0"/>
          <w:numId w:val="34"/>
        </w:numPr>
      </w:pPr>
      <w:r w:rsidRPr="00B55FB1">
        <w:t>AIS AtoN programming</w:t>
      </w:r>
      <w:r>
        <w:t>:</w:t>
      </w:r>
    </w:p>
    <w:p w14:paraId="1C0A4BFD" w14:textId="77777777" w:rsidR="00B55FB1" w:rsidRPr="00B55FB1" w:rsidRDefault="00B55FB1" w:rsidP="00B55FB1">
      <w:pPr>
        <w:pStyle w:val="Lista"/>
      </w:pPr>
      <w:r w:rsidRPr="00B55FB1">
        <w:t>FATDMA / RATDMA</w:t>
      </w:r>
      <w:r>
        <w:t>.</w:t>
      </w:r>
    </w:p>
    <w:p w14:paraId="5211F257" w14:textId="77777777" w:rsidR="00B55FB1" w:rsidRPr="00B55FB1" w:rsidRDefault="00B55FB1" w:rsidP="00B55FB1">
      <w:pPr>
        <w:pStyle w:val="Lista"/>
      </w:pPr>
      <w:r w:rsidRPr="00B55FB1">
        <w:t>Position – Surveyed or GNSS</w:t>
      </w:r>
      <w:r>
        <w:t>:</w:t>
      </w:r>
    </w:p>
    <w:p w14:paraId="158ACDBF" w14:textId="77777777" w:rsidR="00B55FB1" w:rsidRPr="00B55FB1" w:rsidRDefault="00B55FB1" w:rsidP="00B55FB1">
      <w:pPr>
        <w:pStyle w:val="Listi"/>
      </w:pPr>
      <w:r w:rsidRPr="00B55FB1">
        <w:t>Guard radius</w:t>
      </w:r>
      <w:r>
        <w:t>.</w:t>
      </w:r>
    </w:p>
    <w:p w14:paraId="0903DF93" w14:textId="77777777" w:rsidR="00B55FB1" w:rsidRPr="00B55FB1" w:rsidRDefault="00B55FB1" w:rsidP="00B55FB1">
      <w:pPr>
        <w:pStyle w:val="Listi"/>
      </w:pPr>
      <w:r w:rsidRPr="00B55FB1">
        <w:t>Off position</w:t>
      </w:r>
      <w:r>
        <w:t>.</w:t>
      </w:r>
    </w:p>
    <w:p w14:paraId="74A4ACF1" w14:textId="77777777" w:rsidR="00B55FB1" w:rsidRPr="00B55FB1" w:rsidRDefault="00B55FB1" w:rsidP="00B55FB1">
      <w:pPr>
        <w:pStyle w:val="Lista"/>
      </w:pPr>
      <w:r w:rsidRPr="00B55FB1">
        <w:t>AtoN type</w:t>
      </w:r>
      <w:r>
        <w:t>.</w:t>
      </w:r>
    </w:p>
    <w:p w14:paraId="6C8B8FA3" w14:textId="77777777" w:rsidR="00B55FB1" w:rsidRPr="00B55FB1" w:rsidRDefault="00B55FB1" w:rsidP="00B55FB1">
      <w:pPr>
        <w:pStyle w:val="Lista"/>
      </w:pPr>
      <w:r w:rsidRPr="00B55FB1">
        <w:t>AtoN Status configuration</w:t>
      </w:r>
      <w:r>
        <w:t>.</w:t>
      </w:r>
    </w:p>
    <w:p w14:paraId="4112443F" w14:textId="77777777" w:rsidR="00B55FB1" w:rsidRPr="00B55FB1" w:rsidRDefault="00B55FB1" w:rsidP="00A846B1">
      <w:pPr>
        <w:pStyle w:val="List1"/>
        <w:numPr>
          <w:ilvl w:val="0"/>
          <w:numId w:val="34"/>
        </w:numPr>
      </w:pPr>
      <w:r w:rsidRPr="00B55FB1">
        <w:t>Base Station Programming</w:t>
      </w:r>
      <w:r>
        <w:t>:</w:t>
      </w:r>
    </w:p>
    <w:p w14:paraId="74D0EB3E" w14:textId="77777777" w:rsidR="00B55FB1" w:rsidRPr="00B55FB1" w:rsidRDefault="00B55FB1" w:rsidP="00B55FB1">
      <w:pPr>
        <w:pStyle w:val="Lista"/>
      </w:pPr>
      <w:r w:rsidRPr="00B55FB1">
        <w:t>Surveyed position</w:t>
      </w:r>
      <w:r>
        <w:t>.</w:t>
      </w:r>
    </w:p>
    <w:p w14:paraId="0DDD98DF" w14:textId="77777777" w:rsidR="00B55FB1" w:rsidRPr="00B55FB1" w:rsidRDefault="00B55FB1" w:rsidP="00B55FB1">
      <w:pPr>
        <w:pStyle w:val="Lista"/>
      </w:pPr>
      <w:r w:rsidRPr="00B55FB1">
        <w:t>Slot configuration</w:t>
      </w:r>
      <w:r>
        <w:t>:</w:t>
      </w:r>
    </w:p>
    <w:p w14:paraId="093E537E" w14:textId="77777777" w:rsidR="00B55FB1" w:rsidRPr="00B55FB1" w:rsidRDefault="00B55FB1" w:rsidP="00B55FB1">
      <w:pPr>
        <w:pStyle w:val="Listi"/>
      </w:pPr>
      <w:r w:rsidRPr="00B55FB1">
        <w:t>For itself</w:t>
      </w:r>
      <w:r>
        <w:t>.</w:t>
      </w:r>
    </w:p>
    <w:p w14:paraId="3715D042" w14:textId="77777777" w:rsidR="00B55FB1" w:rsidRPr="00B55FB1" w:rsidRDefault="00B55FB1" w:rsidP="00B55FB1">
      <w:pPr>
        <w:pStyle w:val="Listi"/>
      </w:pPr>
      <w:r w:rsidRPr="00B55FB1">
        <w:t>For other nearby stations</w:t>
      </w:r>
      <w:r>
        <w:t>.</w:t>
      </w:r>
    </w:p>
    <w:p w14:paraId="5AE33264" w14:textId="77777777" w:rsidR="003A30F5" w:rsidRDefault="00B55FB1" w:rsidP="00B55FB1">
      <w:pPr>
        <w:pStyle w:val="Lista"/>
      </w:pPr>
      <w:r w:rsidRPr="00B55FB1">
        <w:t>Transmission interval (for Type 1)</w:t>
      </w:r>
      <w:r>
        <w:t>.</w:t>
      </w:r>
    </w:p>
    <w:p w14:paraId="59110BEE" w14:textId="77777777" w:rsidR="003A30F5" w:rsidRDefault="003A30F5" w:rsidP="003A30F5">
      <w:pPr>
        <w:pStyle w:val="Heading3"/>
      </w:pPr>
      <w:bookmarkStart w:id="121" w:name="_Toc471384452"/>
      <w:r>
        <w:t xml:space="preserve">Lesson 3 – </w:t>
      </w:r>
      <w:r w:rsidR="00B55FB1" w:rsidRPr="00B55FB1">
        <w:t>Practical programming</w:t>
      </w:r>
      <w:bookmarkEnd w:id="121"/>
    </w:p>
    <w:p w14:paraId="7E038EFC" w14:textId="77777777" w:rsidR="00B55FB1" w:rsidRPr="00B55FB1" w:rsidRDefault="00B55FB1" w:rsidP="00A846B1">
      <w:pPr>
        <w:pStyle w:val="List1"/>
        <w:numPr>
          <w:ilvl w:val="0"/>
          <w:numId w:val="35"/>
        </w:numPr>
      </w:pPr>
      <w:r w:rsidRPr="00B55FB1">
        <w:t>Practical programming of a sample AIS AtoN</w:t>
      </w:r>
      <w:r>
        <w:t>.</w:t>
      </w:r>
    </w:p>
    <w:p w14:paraId="69915E78" w14:textId="77777777" w:rsidR="005871F3" w:rsidRDefault="00B55FB1" w:rsidP="00A846B1">
      <w:pPr>
        <w:pStyle w:val="List1"/>
        <w:numPr>
          <w:ilvl w:val="0"/>
          <w:numId w:val="35"/>
        </w:numPr>
      </w:pPr>
      <w:r w:rsidRPr="00B55FB1">
        <w:t>Tracking of serial numbers, configuration data and software version.</w:t>
      </w:r>
    </w:p>
    <w:p w14:paraId="08E2046E" w14:textId="77777777" w:rsidR="003A30F5" w:rsidRDefault="003A30F5" w:rsidP="003A30F5">
      <w:pPr>
        <w:pStyle w:val="Heading1"/>
      </w:pPr>
      <w:bookmarkStart w:id="122" w:name="_Toc471384453"/>
      <w:r>
        <w:t xml:space="preserve">MODULE 5 – </w:t>
      </w:r>
      <w:r w:rsidR="00DC6A3F" w:rsidRPr="00DC6A3F">
        <w:rPr>
          <w:caps w:val="0"/>
        </w:rPr>
        <w:t>MAINTENANCE AND TESTING</w:t>
      </w:r>
      <w:bookmarkEnd w:id="122"/>
    </w:p>
    <w:p w14:paraId="61D0937A" w14:textId="77777777" w:rsidR="003A30F5" w:rsidRDefault="003A30F5" w:rsidP="003A30F5">
      <w:pPr>
        <w:pStyle w:val="Heading1separatationline"/>
      </w:pPr>
    </w:p>
    <w:p w14:paraId="19B68CE9" w14:textId="77777777" w:rsidR="003A30F5" w:rsidRDefault="003A30F5" w:rsidP="003A30F5">
      <w:pPr>
        <w:pStyle w:val="Heading2"/>
      </w:pPr>
      <w:bookmarkStart w:id="123" w:name="_Toc471384454"/>
      <w:r>
        <w:t>Scope</w:t>
      </w:r>
      <w:bookmarkEnd w:id="123"/>
    </w:p>
    <w:p w14:paraId="0B48751B" w14:textId="77777777" w:rsidR="003A30F5" w:rsidRDefault="003A30F5" w:rsidP="003A30F5">
      <w:pPr>
        <w:pStyle w:val="Heading2separationline"/>
      </w:pPr>
    </w:p>
    <w:p w14:paraId="75C13198" w14:textId="77777777" w:rsidR="003A30F5" w:rsidRPr="00D34F9C" w:rsidRDefault="00DC6A3F" w:rsidP="00CE5BF8">
      <w:pPr>
        <w:pStyle w:val="BodyText"/>
      </w:pPr>
      <w:r w:rsidRPr="00DC6A3F">
        <w:t>This module provides an overview of the maintenance and testing requirements for an AIS AtoN.</w:t>
      </w:r>
    </w:p>
    <w:p w14:paraId="0F989B8B" w14:textId="77777777" w:rsidR="003A30F5" w:rsidRDefault="003A30F5" w:rsidP="003A30F5">
      <w:pPr>
        <w:pStyle w:val="Heading2"/>
      </w:pPr>
      <w:bookmarkStart w:id="124" w:name="_Toc471384455"/>
      <w:r>
        <w:t>Learning Objective</w:t>
      </w:r>
      <w:bookmarkEnd w:id="124"/>
    </w:p>
    <w:p w14:paraId="6C93D8C5" w14:textId="77777777" w:rsidR="003A30F5" w:rsidRDefault="003A30F5" w:rsidP="003A30F5">
      <w:pPr>
        <w:pStyle w:val="Heading2separationline"/>
      </w:pPr>
    </w:p>
    <w:p w14:paraId="7EEFDD06" w14:textId="77777777" w:rsidR="00DC6A3F" w:rsidRPr="00FD3637" w:rsidRDefault="00DC6A3F" w:rsidP="003A30F5">
      <w:pPr>
        <w:pStyle w:val="BodyText"/>
      </w:pPr>
      <w:r>
        <w:t xml:space="preserve">To gain a </w:t>
      </w:r>
      <w:r w:rsidRPr="000A37A2">
        <w:rPr>
          <w:b/>
        </w:rPr>
        <w:t>satisfactory</w:t>
      </w:r>
      <w:r>
        <w:t xml:space="preserve"> </w:t>
      </w:r>
      <w:r w:rsidRPr="00FB3D29">
        <w:t>understand</w:t>
      </w:r>
      <w:r>
        <w:t>ing to enable the technician to maintain and test an AIS AtoN.</w:t>
      </w:r>
    </w:p>
    <w:p w14:paraId="52FF18E7" w14:textId="77777777" w:rsidR="003A30F5" w:rsidRDefault="003A30F5" w:rsidP="003A30F5">
      <w:pPr>
        <w:pStyle w:val="Heading2"/>
      </w:pPr>
      <w:bookmarkStart w:id="125" w:name="_Toc471384456"/>
      <w:r>
        <w:t>Syllabus</w:t>
      </w:r>
      <w:bookmarkEnd w:id="125"/>
    </w:p>
    <w:p w14:paraId="1F6B3B26" w14:textId="77777777" w:rsidR="003A30F5" w:rsidRPr="00FD3637" w:rsidRDefault="003A30F5" w:rsidP="003A30F5">
      <w:pPr>
        <w:pStyle w:val="Heading2separationline"/>
      </w:pPr>
    </w:p>
    <w:p w14:paraId="6FC8E37D" w14:textId="77777777" w:rsidR="003A30F5" w:rsidRDefault="003A30F5" w:rsidP="003A30F5">
      <w:pPr>
        <w:pStyle w:val="Heading3"/>
      </w:pPr>
      <w:bookmarkStart w:id="126" w:name="_Toc471384457"/>
      <w:r>
        <w:t xml:space="preserve">Lesson 1 – </w:t>
      </w:r>
      <w:r w:rsidR="00DC6A3F" w:rsidRPr="00DC6A3F">
        <w:t>AIS Maintenance</w:t>
      </w:r>
      <w:bookmarkEnd w:id="126"/>
    </w:p>
    <w:p w14:paraId="08CC2594" w14:textId="77777777" w:rsidR="00DC6A3F" w:rsidRPr="00DC6A3F" w:rsidRDefault="00DC6A3F" w:rsidP="00A846B1">
      <w:pPr>
        <w:pStyle w:val="List1"/>
        <w:numPr>
          <w:ilvl w:val="0"/>
          <w:numId w:val="36"/>
        </w:numPr>
      </w:pPr>
      <w:r w:rsidRPr="00DC6A3F">
        <w:t>Visual inspection</w:t>
      </w:r>
      <w:r w:rsidR="00DD64E3">
        <w:t>.</w:t>
      </w:r>
    </w:p>
    <w:p w14:paraId="1ACA594A" w14:textId="77777777" w:rsidR="00DC6A3F" w:rsidRPr="00DC6A3F" w:rsidRDefault="00DD64E3" w:rsidP="00A846B1">
      <w:pPr>
        <w:pStyle w:val="List1"/>
        <w:numPr>
          <w:ilvl w:val="0"/>
          <w:numId w:val="36"/>
        </w:numPr>
      </w:pPr>
      <w:r>
        <w:t xml:space="preserve">Cable and connection </w:t>
      </w:r>
      <w:r w:rsidR="00DC6A3F" w:rsidRPr="00DC6A3F">
        <w:t>security and deterioration</w:t>
      </w:r>
      <w:r>
        <w:t>.</w:t>
      </w:r>
    </w:p>
    <w:p w14:paraId="5FD01A09" w14:textId="77777777" w:rsidR="00DC6A3F" w:rsidRPr="00DC6A3F" w:rsidRDefault="00DC6A3F" w:rsidP="00A846B1">
      <w:pPr>
        <w:pStyle w:val="List1"/>
        <w:numPr>
          <w:ilvl w:val="0"/>
          <w:numId w:val="36"/>
        </w:numPr>
      </w:pPr>
      <w:r w:rsidRPr="00DC6A3F">
        <w:t>Damage and security of mounting</w:t>
      </w:r>
      <w:r w:rsidR="00DD64E3">
        <w:t>.</w:t>
      </w:r>
    </w:p>
    <w:p w14:paraId="4D83C746" w14:textId="77777777" w:rsidR="003A30F5" w:rsidRDefault="00DC6A3F" w:rsidP="00A846B1">
      <w:pPr>
        <w:pStyle w:val="List1"/>
        <w:numPr>
          <w:ilvl w:val="0"/>
          <w:numId w:val="36"/>
        </w:numPr>
      </w:pPr>
      <w:r w:rsidRPr="00DC6A3F">
        <w:t>Power supply</w:t>
      </w:r>
      <w:r w:rsidR="00DD64E3">
        <w:t>.</w:t>
      </w:r>
    </w:p>
    <w:p w14:paraId="5380B9DF" w14:textId="77777777" w:rsidR="003A30F5" w:rsidRDefault="003A30F5" w:rsidP="003A30F5">
      <w:pPr>
        <w:pStyle w:val="Heading3"/>
      </w:pPr>
      <w:bookmarkStart w:id="127" w:name="_Toc471384458"/>
      <w:r>
        <w:t xml:space="preserve">Lesson 2 - </w:t>
      </w:r>
      <w:r w:rsidR="00DC6A3F" w:rsidRPr="00DC6A3F">
        <w:t>AIS Testing</w:t>
      </w:r>
      <w:bookmarkEnd w:id="127"/>
    </w:p>
    <w:p w14:paraId="0C677A01" w14:textId="77777777" w:rsidR="00DD64E3" w:rsidRPr="00DD64E3" w:rsidRDefault="00DD64E3" w:rsidP="00A846B1">
      <w:pPr>
        <w:pStyle w:val="List1"/>
        <w:numPr>
          <w:ilvl w:val="0"/>
          <w:numId w:val="37"/>
        </w:numPr>
      </w:pPr>
      <w:r w:rsidRPr="00DD64E3">
        <w:t>Enhanced AIS Receiver</w:t>
      </w:r>
      <w:r>
        <w:t>:</w:t>
      </w:r>
    </w:p>
    <w:p w14:paraId="78C0319B" w14:textId="77777777" w:rsidR="00DD64E3" w:rsidRPr="00DD64E3" w:rsidRDefault="00DD64E3" w:rsidP="00DD64E3">
      <w:pPr>
        <w:pStyle w:val="Lista"/>
      </w:pPr>
      <w:r w:rsidRPr="00DD64E3">
        <w:t>Signal Strength</w:t>
      </w:r>
      <w:r>
        <w:t>.</w:t>
      </w:r>
    </w:p>
    <w:p w14:paraId="003BFED3" w14:textId="77777777" w:rsidR="00DD64E3" w:rsidRPr="00DD64E3" w:rsidRDefault="00DD64E3" w:rsidP="00DD64E3">
      <w:pPr>
        <w:pStyle w:val="Lista"/>
      </w:pPr>
      <w:r w:rsidRPr="00DD64E3">
        <w:t>Slot usage</w:t>
      </w:r>
      <w:r>
        <w:t>.</w:t>
      </w:r>
    </w:p>
    <w:p w14:paraId="18AB8D57" w14:textId="77777777" w:rsidR="00DD64E3" w:rsidRPr="00DD64E3" w:rsidRDefault="00DD64E3" w:rsidP="00DD64E3">
      <w:pPr>
        <w:pStyle w:val="Lista"/>
      </w:pPr>
      <w:r w:rsidRPr="00DD64E3">
        <w:lastRenderedPageBreak/>
        <w:t>Message content</w:t>
      </w:r>
      <w:r>
        <w:t>.</w:t>
      </w:r>
    </w:p>
    <w:p w14:paraId="085A0E4A" w14:textId="77777777" w:rsidR="003A30F5" w:rsidRPr="005871F3" w:rsidRDefault="00DD64E3" w:rsidP="00A846B1">
      <w:pPr>
        <w:pStyle w:val="List1"/>
        <w:numPr>
          <w:ilvl w:val="0"/>
          <w:numId w:val="37"/>
        </w:numPr>
      </w:pPr>
      <w:r w:rsidRPr="00DD64E3">
        <w:t>Base station information</w:t>
      </w:r>
      <w:r>
        <w:t>.</w:t>
      </w:r>
      <w:bookmarkStart w:id="128" w:name="_GoBack"/>
      <w:bookmarkEnd w:id="128"/>
    </w:p>
    <w:sectPr w:rsidR="003A30F5" w:rsidRPr="005871F3" w:rsidSect="0010151D">
      <w:headerReference w:type="default" r:id="rId16"/>
      <w:footerReference w:type="default" r:id="rId17"/>
      <w:pgSz w:w="11906" w:h="16838" w:code="9"/>
      <w:pgMar w:top="567" w:right="794" w:bottom="567" w:left="907" w:header="850" w:footer="85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58587E" w16cid:durableId="1D6E59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DF108A" w14:textId="77777777" w:rsidR="00F00838" w:rsidRDefault="00F00838" w:rsidP="003274DB">
      <w:r>
        <w:separator/>
      </w:r>
    </w:p>
    <w:p w14:paraId="6F8A429D" w14:textId="77777777" w:rsidR="00F00838" w:rsidRDefault="00F00838"/>
    <w:p w14:paraId="262A81FD" w14:textId="77777777" w:rsidR="00F00838" w:rsidRDefault="00F00838"/>
    <w:p w14:paraId="47C9919D" w14:textId="77777777" w:rsidR="00F00838" w:rsidRDefault="00F00838"/>
  </w:endnote>
  <w:endnote w:type="continuationSeparator" w:id="0">
    <w:p w14:paraId="3A81F5B6" w14:textId="77777777" w:rsidR="00F00838" w:rsidRDefault="00F00838" w:rsidP="003274DB">
      <w:r>
        <w:continuationSeparator/>
      </w:r>
    </w:p>
    <w:p w14:paraId="26BC1665" w14:textId="77777777" w:rsidR="00F00838" w:rsidRDefault="00F00838"/>
    <w:p w14:paraId="18B3DAEA" w14:textId="77777777" w:rsidR="00F00838" w:rsidRDefault="00F00838"/>
    <w:p w14:paraId="46E1FBA7" w14:textId="77777777" w:rsidR="00F00838" w:rsidRDefault="00F008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58EC" w14:textId="77777777" w:rsidR="00A117F1" w:rsidRPr="00B764ED" w:rsidRDefault="00A117F1" w:rsidP="00105104">
    <w:pPr>
      <w:rPr>
        <w:rFonts w:ascii="Avenir Book" w:hAnsi="Avenir Book"/>
        <w:color w:val="808080" w:themeColor="background1" w:themeShade="80"/>
        <w:sz w:val="13"/>
        <w:szCs w:val="13"/>
        <w:lang w:val="fr-FR"/>
      </w:rPr>
    </w:pPr>
    <w:r>
      <w:rPr>
        <w:noProof/>
        <w:lang w:eastAsia="en-GB"/>
      </w:rPr>
      <mc:AlternateContent>
        <mc:Choice Requires="wps">
          <w:drawing>
            <wp:anchor distT="0" distB="0" distL="114300" distR="114300" simplePos="0" relativeHeight="251669504" behindDoc="0" locked="0" layoutInCell="1" allowOverlap="1" wp14:anchorId="5FD5580A" wp14:editId="169F673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o="http://schemas.microsoft.com/office/mac/office/2008/main" xmlns:mv="urn:schemas-microsoft-com:mac:vml">
          <w:pict>
            <v:line w14:anchorId="6360756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Pr="00B764ED">
      <w:rPr>
        <w:rFonts w:ascii="Avenir Book" w:hAnsi="Avenir Book"/>
        <w:color w:val="808080" w:themeColor="background1" w:themeShade="80"/>
        <w:sz w:val="13"/>
        <w:szCs w:val="13"/>
        <w:lang w:val="fr-FR"/>
      </w:rPr>
      <w:t xml:space="preserve">10, rue des </w:t>
    </w:r>
    <w:proofErr w:type="spellStart"/>
    <w:r w:rsidRPr="00B764ED">
      <w:rPr>
        <w:rFonts w:ascii="Avenir Book" w:hAnsi="Avenir Book"/>
        <w:color w:val="808080" w:themeColor="background1" w:themeShade="80"/>
        <w:sz w:val="13"/>
        <w:szCs w:val="13"/>
        <w:lang w:val="fr-FR"/>
      </w:rPr>
      <w:t>Gaudines</w:t>
    </w:r>
    <w:proofErr w:type="spellEnd"/>
    <w:r w:rsidRPr="00B764ED">
      <w:rPr>
        <w:rFonts w:ascii="Avenir Book" w:hAnsi="Avenir Book"/>
        <w:color w:val="808080" w:themeColor="background1" w:themeShade="80"/>
        <w:sz w:val="13"/>
        <w:szCs w:val="13"/>
        <w:lang w:val="fr-FR"/>
      </w:rPr>
      <w:t xml:space="preserve"> – 78100 Saint Germaine en Laye, France</w:t>
    </w:r>
  </w:p>
  <w:p w14:paraId="4E0A4561" w14:textId="77777777" w:rsidR="00A117F1" w:rsidRPr="00B764ED" w:rsidRDefault="00A117F1" w:rsidP="00105104">
    <w:pPr>
      <w:spacing w:after="40"/>
      <w:rPr>
        <w:rFonts w:ascii="Avenir Book" w:hAnsi="Avenir Book"/>
        <w:color w:val="808080" w:themeColor="background1" w:themeShade="80"/>
        <w:sz w:val="14"/>
        <w:szCs w:val="14"/>
        <w:lang w:val="fr-FR"/>
      </w:rPr>
    </w:pPr>
    <w:r w:rsidRPr="00B764ED">
      <w:rPr>
        <w:rFonts w:ascii="Avenir Book" w:hAnsi="Avenir Book"/>
        <w:color w:val="808080" w:themeColor="background1" w:themeShade="80"/>
        <w:sz w:val="13"/>
        <w:szCs w:val="13"/>
        <w:lang w:val="fr-FR"/>
      </w:rPr>
      <w:t>Tél. +33(0)1 34 51 70 01 – Fax +33 (0)1 34 51 82 05 – academy@iala-aism.org</w:t>
    </w:r>
  </w:p>
  <w:p w14:paraId="7B146670" w14:textId="77777777" w:rsidR="00A117F1" w:rsidRPr="00DE397B" w:rsidRDefault="00A117F1"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58AACC79" w14:textId="77777777" w:rsidR="00A117F1" w:rsidRPr="00DE397B" w:rsidRDefault="00A117F1"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2B732C7A" w14:textId="77777777" w:rsidR="00A117F1" w:rsidRPr="00ED2A8D" w:rsidRDefault="00A117F1"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A3933" w14:textId="77777777" w:rsidR="00A117F1" w:rsidRPr="003028AF" w:rsidRDefault="00A117F1" w:rsidP="003028AF">
    <w:pPr>
      <w:pStyle w:val="Footer"/>
      <w:rPr>
        <w:sz w:val="15"/>
        <w:szCs w:val="15"/>
      </w:rPr>
    </w:pPr>
  </w:p>
  <w:p w14:paraId="0AF130D3" w14:textId="77777777" w:rsidR="00A117F1" w:rsidRDefault="00A117F1" w:rsidP="00AB4A21">
    <w:pPr>
      <w:pStyle w:val="Footerportrait"/>
    </w:pPr>
  </w:p>
  <w:p w14:paraId="61EAB337" w14:textId="309EFF87" w:rsidR="00A117F1" w:rsidRPr="00C907DF" w:rsidRDefault="00F00838" w:rsidP="00AB4A21">
    <w:pPr>
      <w:pStyle w:val="Footerportrait"/>
    </w:pPr>
    <w:fldSimple w:instr=" STYLEREF &quot;Document type&quot; \* MERGEFORMAT ">
      <w:r w:rsidR="00EC6C86" w:rsidRPr="00EC6C86">
        <w:rPr>
          <w:b w:val="0"/>
          <w:bCs/>
        </w:rPr>
        <w:t>IALA Model Course</w:t>
      </w:r>
    </w:fldSimple>
    <w:r w:rsidR="00A117F1">
      <w:t xml:space="preserve"> </w:t>
    </w:r>
    <w:fldSimple w:instr=" STYLEREF &quot;Document number&quot; \* MERGEFORMAT ">
      <w:r w:rsidR="00EC6C86">
        <w:t>L2.8.1</w:t>
      </w:r>
    </w:fldSimple>
    <w:r w:rsidR="00A117F1" w:rsidRPr="00C907DF">
      <w:t xml:space="preserve"> –</w:t>
    </w:r>
    <w:r w:rsidR="00A117F1">
      <w:t xml:space="preserve"> </w:t>
    </w:r>
    <w:fldSimple w:instr=" STYLEREF &quot;Document name&quot; \* MERGEFORMAT ">
      <w:r w:rsidR="00EC6C86">
        <w:t>AIS-AtoN Operations</w:t>
      </w:r>
    </w:fldSimple>
    <w:r w:rsidR="00A117F1">
      <w:tab/>
    </w:r>
  </w:p>
  <w:p w14:paraId="03EA3766" w14:textId="2C2ACE78" w:rsidR="00A117F1" w:rsidRPr="008D2314" w:rsidRDefault="00A117F1"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EC6C86">
      <w:rPr>
        <w:rStyle w:val="PageNumber"/>
        <w:noProof/>
        <w:color w:val="00558C"/>
        <w:szCs w:val="15"/>
      </w:rPr>
      <w:t>5</w:t>
    </w:r>
    <w:r w:rsidRPr="008D2314">
      <w:rPr>
        <w:rStyle w:val="PageNumber"/>
        <w:color w:val="00558C"/>
        <w:szCs w:val="15"/>
      </w:rPr>
      <w:fldChar w:fldCharType="end"/>
    </w:r>
  </w:p>
  <w:p w14:paraId="4B5C058B" w14:textId="3565128E" w:rsidR="00A117F1" w:rsidRPr="003028AF" w:rsidRDefault="00A117F1"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EC6C86" w:rsidRPr="00EC6C86">
      <w:rPr>
        <w:bCs/>
        <w:noProof/>
        <w:szCs w:val="15"/>
        <w:lang w:val="en-US"/>
      </w:rPr>
      <w:t>Edition 2.0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EC6C86">
      <w:rPr>
        <w:noProof/>
        <w:szCs w:val="15"/>
      </w:rPr>
      <w:t>Comments provided by ENAV 21 in track changes.</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30D97" w14:textId="77777777" w:rsidR="00A117F1" w:rsidRPr="002C5134" w:rsidRDefault="00A117F1" w:rsidP="002C5134">
    <w:pPr>
      <w:pStyle w:val="Footer"/>
      <w:rPr>
        <w:sz w:val="15"/>
        <w:szCs w:val="15"/>
      </w:rPr>
    </w:pPr>
  </w:p>
  <w:p w14:paraId="756D1160" w14:textId="77777777" w:rsidR="00A117F1" w:rsidRDefault="00A117F1" w:rsidP="00D2697A">
    <w:pPr>
      <w:pStyle w:val="Footerlandscape"/>
    </w:pPr>
  </w:p>
  <w:p w14:paraId="74408090" w14:textId="26E91120" w:rsidR="00A117F1" w:rsidRPr="00C907DF" w:rsidRDefault="00F00838" w:rsidP="00D2697A">
    <w:pPr>
      <w:pStyle w:val="Footerlandscape"/>
      <w:rPr>
        <w:rStyle w:val="PageNumber"/>
        <w:szCs w:val="15"/>
      </w:rPr>
    </w:pPr>
    <w:fldSimple w:instr=" STYLEREF &quot;Document type&quot; \* MERGEFORMAT ">
      <w:r w:rsidR="00EC6C86" w:rsidRPr="00EC6C86">
        <w:rPr>
          <w:bCs/>
          <w:noProof/>
        </w:rPr>
        <w:t>IALA Model Course</w:t>
      </w:r>
    </w:fldSimple>
    <w:r w:rsidR="00A117F1">
      <w:t xml:space="preserve"> </w:t>
    </w:r>
    <w:fldSimple w:instr=" STYLEREF &quot;Document number&quot; \* MERGEFORMAT ">
      <w:r w:rsidR="00EC6C86">
        <w:rPr>
          <w:noProof/>
        </w:rPr>
        <w:t>L2.8.1</w:t>
      </w:r>
    </w:fldSimple>
    <w:r w:rsidR="00A117F1" w:rsidRPr="00C907DF">
      <w:t xml:space="preserve"> –</w:t>
    </w:r>
    <w:r w:rsidR="00A117F1">
      <w:t xml:space="preserve"> </w:t>
    </w:r>
    <w:fldSimple w:instr=" STYLEREF &quot;Document name&quot; \* MERGEFORMAT ">
      <w:r w:rsidR="00EC6C86">
        <w:rPr>
          <w:noProof/>
        </w:rPr>
        <w:t>AIS-AtoN Operations</w:t>
      </w:r>
    </w:fldSimple>
  </w:p>
  <w:p w14:paraId="69911BB5" w14:textId="15527D18" w:rsidR="00A117F1" w:rsidRPr="00480D65" w:rsidRDefault="00F00838" w:rsidP="00D2697A">
    <w:pPr>
      <w:pStyle w:val="Footerlandscape"/>
    </w:pPr>
    <w:fldSimple w:instr=" STYLEREF &quot;Edition number&quot; \* MERGEFORMAT ">
      <w:r w:rsidR="00EC6C86" w:rsidRPr="00EC6C86">
        <w:rPr>
          <w:bCs/>
          <w:noProof/>
        </w:rPr>
        <w:t>Edition 2.0</w:t>
      </w:r>
    </w:fldSimple>
    <w:r w:rsidR="00A117F1">
      <w:t xml:space="preserve">  </w:t>
    </w:r>
    <w:fldSimple w:instr=" STYLEREF &quot;Document date&quot; \* MERGEFORMAT ">
      <w:r w:rsidR="00EC6C86">
        <w:rPr>
          <w:noProof/>
        </w:rPr>
        <w:t>Comments provided by ENAV 21 in track changes.</w:t>
      </w:r>
    </w:fldSimple>
    <w:r w:rsidR="00A117F1" w:rsidRPr="00C907DF">
      <w:tab/>
    </w:r>
    <w:r w:rsidR="00A117F1" w:rsidRPr="002C5134">
      <w:t xml:space="preserve">P </w:t>
    </w:r>
    <w:r w:rsidR="00A117F1" w:rsidRPr="002C5134">
      <w:fldChar w:fldCharType="begin"/>
    </w:r>
    <w:r w:rsidR="00A117F1" w:rsidRPr="002C5134">
      <w:instrText xml:space="preserve">PAGE  </w:instrText>
    </w:r>
    <w:r w:rsidR="00A117F1" w:rsidRPr="002C5134">
      <w:fldChar w:fldCharType="separate"/>
    </w:r>
    <w:r w:rsidR="00EC6C86">
      <w:rPr>
        <w:noProof/>
      </w:rPr>
      <w:t>14</w:t>
    </w:r>
    <w:r w:rsidR="00A117F1"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C48C09" w14:textId="77777777" w:rsidR="00F00838" w:rsidRDefault="00F00838">
      <w:r>
        <w:separator/>
      </w:r>
    </w:p>
    <w:p w14:paraId="0E3CED2B" w14:textId="77777777" w:rsidR="00F00838" w:rsidRDefault="00F00838"/>
  </w:footnote>
  <w:footnote w:type="continuationSeparator" w:id="0">
    <w:p w14:paraId="4737B563" w14:textId="77777777" w:rsidR="00F00838" w:rsidRDefault="00F00838" w:rsidP="003274DB">
      <w:r>
        <w:continuationSeparator/>
      </w:r>
    </w:p>
    <w:p w14:paraId="3F367B4B" w14:textId="77777777" w:rsidR="00F00838" w:rsidRDefault="00F00838"/>
    <w:p w14:paraId="2824CE67" w14:textId="77777777" w:rsidR="00F00838" w:rsidRDefault="00F00838"/>
    <w:p w14:paraId="270F1D50" w14:textId="77777777" w:rsidR="00F00838" w:rsidRDefault="00F008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F7D79" w14:textId="77777777" w:rsidR="00B97541" w:rsidRDefault="00B97541" w:rsidP="003030B4">
    <w:pPr>
      <w:pStyle w:val="Header"/>
      <w:jc w:val="right"/>
    </w:pPr>
    <w:r>
      <w:t>ENG7-11.1.18</w:t>
    </w:r>
  </w:p>
  <w:p w14:paraId="6A8F8C1B" w14:textId="6C9EF718" w:rsidR="00A117F1" w:rsidRDefault="00B97541" w:rsidP="003030B4">
    <w:pPr>
      <w:pStyle w:val="Header"/>
      <w:jc w:val="right"/>
    </w:pPr>
    <w:r>
      <w:t xml:space="preserve">Formerly </w:t>
    </w:r>
    <w:r w:rsidR="00BB4FBD">
      <w:t>ENG7-10.8.5</w:t>
    </w:r>
    <w:r w:rsidR="00A117F1" w:rsidRPr="00442889">
      <w:rPr>
        <w:noProof/>
        <w:lang w:eastAsia="en-GB"/>
      </w:rPr>
      <w:drawing>
        <wp:anchor distT="0" distB="0" distL="114300" distR="114300" simplePos="0" relativeHeight="251657214" behindDoc="1" locked="0" layoutInCell="1" allowOverlap="1" wp14:anchorId="01BA3FB0" wp14:editId="6129FDD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DEC4D9E" w14:textId="77777777" w:rsidR="00A117F1" w:rsidRDefault="00A117F1" w:rsidP="008747E0">
    <w:pPr>
      <w:pStyle w:val="Header"/>
    </w:pPr>
  </w:p>
  <w:p w14:paraId="2AEF41F0" w14:textId="77777777" w:rsidR="00A117F1" w:rsidRDefault="00A117F1" w:rsidP="008747E0">
    <w:pPr>
      <w:pStyle w:val="Header"/>
    </w:pPr>
  </w:p>
  <w:p w14:paraId="7D6A9763" w14:textId="77777777" w:rsidR="00A117F1" w:rsidRDefault="00A117F1" w:rsidP="008747E0">
    <w:pPr>
      <w:pStyle w:val="Header"/>
    </w:pPr>
  </w:p>
  <w:p w14:paraId="7D3EADDE" w14:textId="77777777" w:rsidR="00A117F1" w:rsidRDefault="00A117F1" w:rsidP="008747E0">
    <w:pPr>
      <w:pStyle w:val="Header"/>
    </w:pPr>
  </w:p>
  <w:p w14:paraId="68A1160E" w14:textId="77777777" w:rsidR="00A117F1" w:rsidRDefault="00A117F1" w:rsidP="008747E0">
    <w:pPr>
      <w:pStyle w:val="Header"/>
    </w:pPr>
  </w:p>
  <w:p w14:paraId="06D81365" w14:textId="77777777" w:rsidR="00A117F1" w:rsidRDefault="00A117F1" w:rsidP="008747E0">
    <w:pPr>
      <w:pStyle w:val="Header"/>
    </w:pPr>
    <w:r>
      <w:rPr>
        <w:noProof/>
        <w:lang w:eastAsia="en-GB"/>
      </w:rPr>
      <w:drawing>
        <wp:anchor distT="0" distB="0" distL="114300" distR="114300" simplePos="0" relativeHeight="251656189" behindDoc="1" locked="0" layoutInCell="1" allowOverlap="1" wp14:anchorId="22FBA561" wp14:editId="1937854C">
          <wp:simplePos x="0" y="0"/>
          <wp:positionH relativeFrom="page">
            <wp:posOffset>18098</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A6CCA48" w14:textId="77777777" w:rsidR="00A117F1" w:rsidRPr="00ED2A8D" w:rsidRDefault="00A117F1" w:rsidP="008747E0">
    <w:pPr>
      <w:pStyle w:val="Header"/>
    </w:pPr>
  </w:p>
  <w:p w14:paraId="2A98F5AA" w14:textId="77777777" w:rsidR="00A117F1" w:rsidRPr="00ED2A8D" w:rsidRDefault="00A117F1"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201DF" w14:textId="77777777" w:rsidR="00A117F1" w:rsidRPr="00ED2A8D" w:rsidRDefault="00A117F1" w:rsidP="008747E0">
    <w:pPr>
      <w:pStyle w:val="Header"/>
    </w:pPr>
    <w:r>
      <w:rPr>
        <w:noProof/>
        <w:lang w:eastAsia="en-GB"/>
      </w:rPr>
      <w:drawing>
        <wp:anchor distT="0" distB="0" distL="114300" distR="114300" simplePos="0" relativeHeight="251658752" behindDoc="1" locked="0" layoutInCell="1" allowOverlap="1" wp14:anchorId="7C46FB1F" wp14:editId="4A1CCE2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6E8A9F" w14:textId="77777777" w:rsidR="00A117F1" w:rsidRPr="00ED2A8D" w:rsidRDefault="00A117F1" w:rsidP="008747E0">
    <w:pPr>
      <w:pStyle w:val="Header"/>
    </w:pPr>
  </w:p>
  <w:p w14:paraId="0CC8E1F6" w14:textId="77777777" w:rsidR="00A117F1" w:rsidRDefault="00A117F1" w:rsidP="008747E0">
    <w:pPr>
      <w:pStyle w:val="Header"/>
    </w:pPr>
  </w:p>
  <w:p w14:paraId="119158EF" w14:textId="77777777" w:rsidR="00A117F1" w:rsidRDefault="00A117F1" w:rsidP="008747E0">
    <w:pPr>
      <w:pStyle w:val="Header"/>
    </w:pPr>
  </w:p>
  <w:p w14:paraId="100D9601" w14:textId="77777777" w:rsidR="00A117F1" w:rsidRDefault="00A117F1" w:rsidP="008747E0">
    <w:pPr>
      <w:pStyle w:val="Header"/>
    </w:pPr>
  </w:p>
  <w:p w14:paraId="74405B48" w14:textId="1F9FFC94" w:rsidR="00A117F1" w:rsidRPr="00441393" w:rsidRDefault="00A117F1" w:rsidP="00441393">
    <w:pPr>
      <w:pStyle w:val="Contents"/>
    </w:pPr>
    <w:r>
      <w:t xml:space="preserve">DOCUMENT </w:t>
    </w:r>
    <w:del w:id="11" w:author="Plenary Room" w:date="2017-10-12T15:27:00Z">
      <w:r w:rsidDel="00EC6C86">
        <w:delText>REVISION</w:delText>
      </w:r>
    </w:del>
    <w:ins w:id="12" w:author="Plenary Room" w:date="2017-10-12T15:27:00Z">
      <w:r w:rsidR="00EC6C86">
        <w:t>HISTORY</w:t>
      </w:r>
    </w:ins>
  </w:p>
  <w:p w14:paraId="63FADED4" w14:textId="77777777" w:rsidR="00A117F1" w:rsidRPr="00ED2A8D" w:rsidRDefault="00A117F1" w:rsidP="008747E0">
    <w:pPr>
      <w:pStyle w:val="Header"/>
    </w:pPr>
  </w:p>
  <w:p w14:paraId="2A4346A8" w14:textId="77777777" w:rsidR="00A117F1" w:rsidRPr="00AC33A2" w:rsidRDefault="00A117F1"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0A835" w14:textId="77777777" w:rsidR="00A117F1" w:rsidRPr="00ED2A8D" w:rsidRDefault="00A117F1" w:rsidP="008747E0">
    <w:pPr>
      <w:pStyle w:val="Header"/>
    </w:pPr>
    <w:r>
      <w:rPr>
        <w:noProof/>
        <w:lang w:eastAsia="en-GB"/>
      </w:rPr>
      <w:drawing>
        <wp:anchor distT="0" distB="0" distL="114300" distR="114300" simplePos="0" relativeHeight="251674624" behindDoc="1" locked="0" layoutInCell="1" allowOverlap="1" wp14:anchorId="4E1E35D7" wp14:editId="78045A5C">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31E72C" w14:textId="77777777" w:rsidR="00A117F1" w:rsidRPr="00ED2A8D" w:rsidRDefault="00A117F1" w:rsidP="008747E0">
    <w:pPr>
      <w:pStyle w:val="Header"/>
    </w:pPr>
  </w:p>
  <w:p w14:paraId="737E6EBA" w14:textId="77777777" w:rsidR="00A117F1" w:rsidRDefault="00A117F1" w:rsidP="008747E0">
    <w:pPr>
      <w:pStyle w:val="Header"/>
    </w:pPr>
  </w:p>
  <w:p w14:paraId="546ADD90" w14:textId="77777777" w:rsidR="00A117F1" w:rsidRDefault="00A117F1" w:rsidP="008747E0">
    <w:pPr>
      <w:pStyle w:val="Header"/>
    </w:pPr>
  </w:p>
  <w:p w14:paraId="22C2D13B" w14:textId="77777777" w:rsidR="00A117F1" w:rsidRDefault="00A117F1" w:rsidP="008747E0">
    <w:pPr>
      <w:pStyle w:val="Header"/>
    </w:pPr>
  </w:p>
  <w:p w14:paraId="26E177D6" w14:textId="77777777" w:rsidR="00A117F1" w:rsidRPr="00441393" w:rsidRDefault="00A117F1" w:rsidP="00441393">
    <w:pPr>
      <w:pStyle w:val="Contents"/>
    </w:pPr>
    <w:r>
      <w:t>CONTENTS</w:t>
    </w:r>
  </w:p>
  <w:p w14:paraId="32BF1772" w14:textId="77777777" w:rsidR="00A117F1" w:rsidRPr="00ED2A8D" w:rsidRDefault="00A117F1" w:rsidP="008747E0">
    <w:pPr>
      <w:pStyle w:val="Header"/>
    </w:pPr>
  </w:p>
  <w:p w14:paraId="67F34DEC" w14:textId="77777777" w:rsidR="00A117F1" w:rsidRPr="00AC33A2" w:rsidRDefault="00A117F1"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51B8D" w14:textId="77777777" w:rsidR="00A117F1" w:rsidRDefault="00A117F1" w:rsidP="00480D65">
    <w:pPr>
      <w:pStyle w:val="Header"/>
    </w:pPr>
    <w:r>
      <w:rPr>
        <w:noProof/>
        <w:lang w:eastAsia="en-GB"/>
      </w:rPr>
      <w:drawing>
        <wp:anchor distT="0" distB="0" distL="114300" distR="114300" simplePos="0" relativeHeight="251678720" behindDoc="1" locked="0" layoutInCell="1" allowOverlap="1" wp14:anchorId="5A0B72C8" wp14:editId="043F4A23">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E50F1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10C235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82E8B9C"/>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5902146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D48FFA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DA677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0F427C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298869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CC04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5"/>
  </w:num>
  <w:num w:numId="4">
    <w:abstractNumId w:val="11"/>
  </w:num>
  <w:num w:numId="5">
    <w:abstractNumId w:val="19"/>
  </w:num>
  <w:num w:numId="6">
    <w:abstractNumId w:val="24"/>
  </w:num>
  <w:num w:numId="7">
    <w:abstractNumId w:val="31"/>
  </w:num>
  <w:num w:numId="8">
    <w:abstractNumId w:val="28"/>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6"/>
  </w:num>
  <w:num w:numId="18">
    <w:abstractNumId w:val="3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9"/>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1"/>
  </w:num>
  <w:num w:numId="42">
    <w:abstractNumId w:val="2"/>
  </w:num>
  <w:num w:numId="43">
    <w:abstractNumId w:val="4"/>
  </w:num>
  <w:num w:numId="44">
    <w:abstractNumId w:val="5"/>
  </w:num>
  <w:num w:numId="45">
    <w:abstractNumId w:val="6"/>
  </w:num>
  <w:num w:numId="46">
    <w:abstractNumId w:val="7"/>
  </w:num>
  <w:num w:numId="47">
    <w:abstractNumId w:val="3"/>
  </w:num>
  <w:num w:numId="48">
    <w:abstractNumId w:val="9"/>
  </w:num>
  <w:numIdMacAtCleanup w:val="3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Jillian Carson-Jackson">
    <w15:presenceInfo w15:providerId="None" w15:userId="Jillian Carson-Jackson"/>
  </w15:person>
  <w15:person w15:author="Plenary Room">
    <w15:presenceInfo w15:providerId="AD" w15:userId="S-1-5-21-3036158373-452142988-3095193817-1156"/>
  </w15:person>
  <w15:person w15:author="Gerardine Delanoye">
    <w15:presenceInfo w15:providerId="AD" w15:userId="S-1-5-21-3036158373-452142988-3095193817-1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0066"/>
    <w:rsid w:val="000174F9"/>
    <w:rsid w:val="00024353"/>
    <w:rsid w:val="00024972"/>
    <w:rsid w:val="000249C2"/>
    <w:rsid w:val="000258F6"/>
    <w:rsid w:val="00025BF3"/>
    <w:rsid w:val="000268A9"/>
    <w:rsid w:val="00026FA7"/>
    <w:rsid w:val="000379A7"/>
    <w:rsid w:val="00040EB8"/>
    <w:rsid w:val="000537D0"/>
    <w:rsid w:val="00057B6D"/>
    <w:rsid w:val="00061A7B"/>
    <w:rsid w:val="00075DE4"/>
    <w:rsid w:val="0008654C"/>
    <w:rsid w:val="000904ED"/>
    <w:rsid w:val="00093294"/>
    <w:rsid w:val="000A27A8"/>
    <w:rsid w:val="000A5291"/>
    <w:rsid w:val="000B1A77"/>
    <w:rsid w:val="000C711B"/>
    <w:rsid w:val="000D474B"/>
    <w:rsid w:val="000D520B"/>
    <w:rsid w:val="000D6611"/>
    <w:rsid w:val="000D6693"/>
    <w:rsid w:val="000E3954"/>
    <w:rsid w:val="000E3E52"/>
    <w:rsid w:val="000F0F9F"/>
    <w:rsid w:val="000F2CFD"/>
    <w:rsid w:val="000F3F43"/>
    <w:rsid w:val="0010151D"/>
    <w:rsid w:val="00105104"/>
    <w:rsid w:val="00112B84"/>
    <w:rsid w:val="00113D5B"/>
    <w:rsid w:val="00113EFD"/>
    <w:rsid w:val="00113F8F"/>
    <w:rsid w:val="001205DE"/>
    <w:rsid w:val="001214A0"/>
    <w:rsid w:val="001349DB"/>
    <w:rsid w:val="001361CD"/>
    <w:rsid w:val="00136E58"/>
    <w:rsid w:val="0014523E"/>
    <w:rsid w:val="00153769"/>
    <w:rsid w:val="00156525"/>
    <w:rsid w:val="00161325"/>
    <w:rsid w:val="0017295E"/>
    <w:rsid w:val="00180C11"/>
    <w:rsid w:val="001836BE"/>
    <w:rsid w:val="001862D3"/>
    <w:rsid w:val="001875B1"/>
    <w:rsid w:val="00196949"/>
    <w:rsid w:val="001C464B"/>
    <w:rsid w:val="001D4A3E"/>
    <w:rsid w:val="001E0F67"/>
    <w:rsid w:val="001E416D"/>
    <w:rsid w:val="00201337"/>
    <w:rsid w:val="002022EA"/>
    <w:rsid w:val="00205B17"/>
    <w:rsid w:val="00205D9B"/>
    <w:rsid w:val="002204DA"/>
    <w:rsid w:val="0022371A"/>
    <w:rsid w:val="00236556"/>
    <w:rsid w:val="0024375D"/>
    <w:rsid w:val="00245141"/>
    <w:rsid w:val="0025141E"/>
    <w:rsid w:val="002520AD"/>
    <w:rsid w:val="00257DF8"/>
    <w:rsid w:val="00257E4A"/>
    <w:rsid w:val="0027175D"/>
    <w:rsid w:val="00274ADD"/>
    <w:rsid w:val="00280DE0"/>
    <w:rsid w:val="00282CEF"/>
    <w:rsid w:val="00290ED1"/>
    <w:rsid w:val="00292085"/>
    <w:rsid w:val="002974BA"/>
    <w:rsid w:val="002A29D4"/>
    <w:rsid w:val="002A689F"/>
    <w:rsid w:val="002A7BFD"/>
    <w:rsid w:val="002B598C"/>
    <w:rsid w:val="002C5134"/>
    <w:rsid w:val="002C6A37"/>
    <w:rsid w:val="002C7B21"/>
    <w:rsid w:val="002E22F4"/>
    <w:rsid w:val="002E4993"/>
    <w:rsid w:val="002E5BAC"/>
    <w:rsid w:val="002E7635"/>
    <w:rsid w:val="002F265A"/>
    <w:rsid w:val="002F3536"/>
    <w:rsid w:val="003028AF"/>
    <w:rsid w:val="003030B4"/>
    <w:rsid w:val="00305EFE"/>
    <w:rsid w:val="00313D85"/>
    <w:rsid w:val="0031400E"/>
    <w:rsid w:val="00315CE3"/>
    <w:rsid w:val="00320639"/>
    <w:rsid w:val="003251FE"/>
    <w:rsid w:val="003274DB"/>
    <w:rsid w:val="00327ADA"/>
    <w:rsid w:val="00327FBF"/>
    <w:rsid w:val="00350F29"/>
    <w:rsid w:val="00360C9A"/>
    <w:rsid w:val="0036382D"/>
    <w:rsid w:val="00367068"/>
    <w:rsid w:val="00380350"/>
    <w:rsid w:val="00380B4E"/>
    <w:rsid w:val="00380F03"/>
    <w:rsid w:val="003816E4"/>
    <w:rsid w:val="00383EE9"/>
    <w:rsid w:val="003840BF"/>
    <w:rsid w:val="0038528A"/>
    <w:rsid w:val="0038629E"/>
    <w:rsid w:val="0038728B"/>
    <w:rsid w:val="003A30F5"/>
    <w:rsid w:val="003A368B"/>
    <w:rsid w:val="003A5F91"/>
    <w:rsid w:val="003A7759"/>
    <w:rsid w:val="003B03EA"/>
    <w:rsid w:val="003C7C34"/>
    <w:rsid w:val="003D0F37"/>
    <w:rsid w:val="003D5150"/>
    <w:rsid w:val="003E3151"/>
    <w:rsid w:val="003F191B"/>
    <w:rsid w:val="003F1C3A"/>
    <w:rsid w:val="003F1ECC"/>
    <w:rsid w:val="003F3146"/>
    <w:rsid w:val="003F583F"/>
    <w:rsid w:val="0042518D"/>
    <w:rsid w:val="0042639D"/>
    <w:rsid w:val="00434423"/>
    <w:rsid w:val="00441393"/>
    <w:rsid w:val="00447CF0"/>
    <w:rsid w:val="00447E14"/>
    <w:rsid w:val="004523F0"/>
    <w:rsid w:val="00456F10"/>
    <w:rsid w:val="00465491"/>
    <w:rsid w:val="00480D65"/>
    <w:rsid w:val="00492A8D"/>
    <w:rsid w:val="004D0799"/>
    <w:rsid w:val="004E1D57"/>
    <w:rsid w:val="004E2F16"/>
    <w:rsid w:val="004F16C9"/>
    <w:rsid w:val="004F74CA"/>
    <w:rsid w:val="00503044"/>
    <w:rsid w:val="0050650A"/>
    <w:rsid w:val="0051256A"/>
    <w:rsid w:val="00513460"/>
    <w:rsid w:val="00523666"/>
    <w:rsid w:val="00526234"/>
    <w:rsid w:val="00557434"/>
    <w:rsid w:val="00566EE2"/>
    <w:rsid w:val="00580763"/>
    <w:rsid w:val="005871F3"/>
    <w:rsid w:val="00595415"/>
    <w:rsid w:val="00596E48"/>
    <w:rsid w:val="00597652"/>
    <w:rsid w:val="005A080B"/>
    <w:rsid w:val="005A7BDC"/>
    <w:rsid w:val="005B12A5"/>
    <w:rsid w:val="005B2163"/>
    <w:rsid w:val="005C161A"/>
    <w:rsid w:val="005C1BCB"/>
    <w:rsid w:val="005C2312"/>
    <w:rsid w:val="005C299E"/>
    <w:rsid w:val="005C4735"/>
    <w:rsid w:val="005C5C63"/>
    <w:rsid w:val="005C71FF"/>
    <w:rsid w:val="005D0332"/>
    <w:rsid w:val="005D304B"/>
    <w:rsid w:val="005D6E5D"/>
    <w:rsid w:val="005E3989"/>
    <w:rsid w:val="005E4659"/>
    <w:rsid w:val="005E6557"/>
    <w:rsid w:val="005F1386"/>
    <w:rsid w:val="005F17C2"/>
    <w:rsid w:val="005F3D69"/>
    <w:rsid w:val="0060102B"/>
    <w:rsid w:val="00607CAE"/>
    <w:rsid w:val="006127AC"/>
    <w:rsid w:val="00617F1B"/>
    <w:rsid w:val="00634A78"/>
    <w:rsid w:val="00642025"/>
    <w:rsid w:val="00644076"/>
    <w:rsid w:val="0065107F"/>
    <w:rsid w:val="00651526"/>
    <w:rsid w:val="00660419"/>
    <w:rsid w:val="00664130"/>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B767B"/>
    <w:rsid w:val="006E0818"/>
    <w:rsid w:val="006E0E7D"/>
    <w:rsid w:val="006F032D"/>
    <w:rsid w:val="006F1C14"/>
    <w:rsid w:val="0070681D"/>
    <w:rsid w:val="0070799A"/>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C78B2"/>
    <w:rsid w:val="007D2107"/>
    <w:rsid w:val="007D5895"/>
    <w:rsid w:val="007D747F"/>
    <w:rsid w:val="007D77AB"/>
    <w:rsid w:val="007E30DF"/>
    <w:rsid w:val="007E4188"/>
    <w:rsid w:val="007F7544"/>
    <w:rsid w:val="00800995"/>
    <w:rsid w:val="00815E10"/>
    <w:rsid w:val="008266A8"/>
    <w:rsid w:val="008326B2"/>
    <w:rsid w:val="0083626A"/>
    <w:rsid w:val="00846831"/>
    <w:rsid w:val="0084683E"/>
    <w:rsid w:val="008533FB"/>
    <w:rsid w:val="00864E45"/>
    <w:rsid w:val="00865532"/>
    <w:rsid w:val="008737D3"/>
    <w:rsid w:val="008747E0"/>
    <w:rsid w:val="00876841"/>
    <w:rsid w:val="008827A8"/>
    <w:rsid w:val="00882B3C"/>
    <w:rsid w:val="00883AE3"/>
    <w:rsid w:val="0088489E"/>
    <w:rsid w:val="008911E2"/>
    <w:rsid w:val="008972C3"/>
    <w:rsid w:val="008B501C"/>
    <w:rsid w:val="008C27BE"/>
    <w:rsid w:val="008C33B5"/>
    <w:rsid w:val="008D1B79"/>
    <w:rsid w:val="008D2314"/>
    <w:rsid w:val="008E1F69"/>
    <w:rsid w:val="008E54F8"/>
    <w:rsid w:val="008E5E93"/>
    <w:rsid w:val="008F57D8"/>
    <w:rsid w:val="00902834"/>
    <w:rsid w:val="00913A06"/>
    <w:rsid w:val="00913B44"/>
    <w:rsid w:val="00914E26"/>
    <w:rsid w:val="0091590F"/>
    <w:rsid w:val="009249A2"/>
    <w:rsid w:val="00924ABF"/>
    <w:rsid w:val="0092540C"/>
    <w:rsid w:val="00925E0F"/>
    <w:rsid w:val="00931A57"/>
    <w:rsid w:val="009414E6"/>
    <w:rsid w:val="0094549B"/>
    <w:rsid w:val="00945B52"/>
    <w:rsid w:val="0095330D"/>
    <w:rsid w:val="00956797"/>
    <w:rsid w:val="00965581"/>
    <w:rsid w:val="00967049"/>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25D3"/>
    <w:rsid w:val="009C26F8"/>
    <w:rsid w:val="009C609E"/>
    <w:rsid w:val="009E16EC"/>
    <w:rsid w:val="009E4A4D"/>
    <w:rsid w:val="009F081F"/>
    <w:rsid w:val="00A03913"/>
    <w:rsid w:val="00A117F1"/>
    <w:rsid w:val="00A13E56"/>
    <w:rsid w:val="00A24838"/>
    <w:rsid w:val="00A40526"/>
    <w:rsid w:val="00A4308C"/>
    <w:rsid w:val="00A4469B"/>
    <w:rsid w:val="00A549B3"/>
    <w:rsid w:val="00A61485"/>
    <w:rsid w:val="00A619B1"/>
    <w:rsid w:val="00A660F5"/>
    <w:rsid w:val="00A668D2"/>
    <w:rsid w:val="00A72ED7"/>
    <w:rsid w:val="00A8083F"/>
    <w:rsid w:val="00A846B1"/>
    <w:rsid w:val="00A84CE0"/>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B01873"/>
    <w:rsid w:val="00B03F1C"/>
    <w:rsid w:val="00B055D2"/>
    <w:rsid w:val="00B0572C"/>
    <w:rsid w:val="00B153AD"/>
    <w:rsid w:val="00B17253"/>
    <w:rsid w:val="00B23701"/>
    <w:rsid w:val="00B249F1"/>
    <w:rsid w:val="00B31A41"/>
    <w:rsid w:val="00B40199"/>
    <w:rsid w:val="00B502FF"/>
    <w:rsid w:val="00B552CA"/>
    <w:rsid w:val="00B55FB1"/>
    <w:rsid w:val="00B602A1"/>
    <w:rsid w:val="00B67422"/>
    <w:rsid w:val="00B67FEF"/>
    <w:rsid w:val="00B70203"/>
    <w:rsid w:val="00B70BD4"/>
    <w:rsid w:val="00B73463"/>
    <w:rsid w:val="00B7492B"/>
    <w:rsid w:val="00B764ED"/>
    <w:rsid w:val="00B9016D"/>
    <w:rsid w:val="00B97541"/>
    <w:rsid w:val="00BA0F98"/>
    <w:rsid w:val="00BA1517"/>
    <w:rsid w:val="00BA53FB"/>
    <w:rsid w:val="00BA67FD"/>
    <w:rsid w:val="00BA7C48"/>
    <w:rsid w:val="00BB27A6"/>
    <w:rsid w:val="00BB28FC"/>
    <w:rsid w:val="00BB2E2F"/>
    <w:rsid w:val="00BB3211"/>
    <w:rsid w:val="00BB4FBD"/>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1F4"/>
    <w:rsid w:val="00C936F6"/>
    <w:rsid w:val="00C966EB"/>
    <w:rsid w:val="00CA04B1"/>
    <w:rsid w:val="00CA1134"/>
    <w:rsid w:val="00CA2DFC"/>
    <w:rsid w:val="00CB03D4"/>
    <w:rsid w:val="00CB507B"/>
    <w:rsid w:val="00CC35EF"/>
    <w:rsid w:val="00CC5048"/>
    <w:rsid w:val="00CC5F44"/>
    <w:rsid w:val="00CC6246"/>
    <w:rsid w:val="00CD3B72"/>
    <w:rsid w:val="00CE3160"/>
    <w:rsid w:val="00CE5BF8"/>
    <w:rsid w:val="00CE5E46"/>
    <w:rsid w:val="00CF02F0"/>
    <w:rsid w:val="00D11214"/>
    <w:rsid w:val="00D13F8E"/>
    <w:rsid w:val="00D1463A"/>
    <w:rsid w:val="00D16B8E"/>
    <w:rsid w:val="00D206BB"/>
    <w:rsid w:val="00D2138C"/>
    <w:rsid w:val="00D216A5"/>
    <w:rsid w:val="00D2697A"/>
    <w:rsid w:val="00D31339"/>
    <w:rsid w:val="00D347D9"/>
    <w:rsid w:val="00D34F9C"/>
    <w:rsid w:val="00D36983"/>
    <w:rsid w:val="00D3700C"/>
    <w:rsid w:val="00D46F86"/>
    <w:rsid w:val="00D61E0B"/>
    <w:rsid w:val="00D653B1"/>
    <w:rsid w:val="00D67ABF"/>
    <w:rsid w:val="00D74AE1"/>
    <w:rsid w:val="00D85124"/>
    <w:rsid w:val="00D865A8"/>
    <w:rsid w:val="00D92C2D"/>
    <w:rsid w:val="00D95BDA"/>
    <w:rsid w:val="00DA17CD"/>
    <w:rsid w:val="00DA4185"/>
    <w:rsid w:val="00DB0ABB"/>
    <w:rsid w:val="00DB25B3"/>
    <w:rsid w:val="00DB50E4"/>
    <w:rsid w:val="00DC0375"/>
    <w:rsid w:val="00DC48A5"/>
    <w:rsid w:val="00DC542F"/>
    <w:rsid w:val="00DC6A3F"/>
    <w:rsid w:val="00DC6D2F"/>
    <w:rsid w:val="00DD64E3"/>
    <w:rsid w:val="00DE0893"/>
    <w:rsid w:val="00DE2814"/>
    <w:rsid w:val="00DF2E96"/>
    <w:rsid w:val="00E01272"/>
    <w:rsid w:val="00E03846"/>
    <w:rsid w:val="00E14AC9"/>
    <w:rsid w:val="00E20A7D"/>
    <w:rsid w:val="00E27A2F"/>
    <w:rsid w:val="00E42A94"/>
    <w:rsid w:val="00E448C8"/>
    <w:rsid w:val="00E44BE8"/>
    <w:rsid w:val="00E458BF"/>
    <w:rsid w:val="00E45F9E"/>
    <w:rsid w:val="00E4733B"/>
    <w:rsid w:val="00E55CF9"/>
    <w:rsid w:val="00E56440"/>
    <w:rsid w:val="00E637DD"/>
    <w:rsid w:val="00E66CEF"/>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C6C86"/>
    <w:rsid w:val="00ED030E"/>
    <w:rsid w:val="00ED1C7D"/>
    <w:rsid w:val="00ED2A8D"/>
    <w:rsid w:val="00EE1F49"/>
    <w:rsid w:val="00EE54CB"/>
    <w:rsid w:val="00EF1C54"/>
    <w:rsid w:val="00EF1D9E"/>
    <w:rsid w:val="00EF23C8"/>
    <w:rsid w:val="00EF404B"/>
    <w:rsid w:val="00EF5310"/>
    <w:rsid w:val="00EF7AB3"/>
    <w:rsid w:val="00F00376"/>
    <w:rsid w:val="00F00838"/>
    <w:rsid w:val="00F02F9B"/>
    <w:rsid w:val="00F15682"/>
    <w:rsid w:val="00F157E2"/>
    <w:rsid w:val="00F15E95"/>
    <w:rsid w:val="00F20365"/>
    <w:rsid w:val="00F20E5E"/>
    <w:rsid w:val="00F41744"/>
    <w:rsid w:val="00F42554"/>
    <w:rsid w:val="00F43999"/>
    <w:rsid w:val="00F527AC"/>
    <w:rsid w:val="00F573F5"/>
    <w:rsid w:val="00F61D83"/>
    <w:rsid w:val="00F65DD1"/>
    <w:rsid w:val="00F70611"/>
    <w:rsid w:val="00F707B3"/>
    <w:rsid w:val="00F71135"/>
    <w:rsid w:val="00F72A70"/>
    <w:rsid w:val="00F76C27"/>
    <w:rsid w:val="00F77615"/>
    <w:rsid w:val="00F90461"/>
    <w:rsid w:val="00FA458E"/>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F517B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2A7BFD"/>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8"/>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8"/>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2A7BFD"/>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A7BFD"/>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F72A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97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86AC1-1ED4-4FA8-A256-207E6F4E9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2038</Words>
  <Characters>11622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13633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2</cp:revision>
  <cp:lastPrinted>2016-02-11T12:10:00Z</cp:lastPrinted>
  <dcterms:created xsi:type="dcterms:W3CDTF">2017-10-12T13:29:00Z</dcterms:created>
  <dcterms:modified xsi:type="dcterms:W3CDTF">2017-10-12T13:29:00Z</dcterms:modified>
  <cp:category/>
</cp:coreProperties>
</file>